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people.xml" ContentType="application/vnd.openxmlformats-officedocument.wordprocessingml.peop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5425" w14:textId="77777777" w:rsidR="004932FD" w:rsidRPr="00312C88" w:rsidRDefault="00312C88">
      <w:pPr>
        <w:pStyle w:val="Nzev"/>
        <w:rPr>
          <w:rFonts w:ascii="Arial" w:hAnsi="Arial" w:cs="Arial"/>
        </w:rPr>
      </w:pPr>
      <w:r w:rsidRPr="00312C88">
        <w:rPr>
          <w:rFonts w:ascii="Arial" w:hAnsi="Arial" w:cs="Arial"/>
        </w:rPr>
        <w:t>KUPNÍ SMLOUVA</w:t>
      </w:r>
    </w:p>
    <w:p w14:paraId="478AC384" w14:textId="77777777" w:rsidR="004932FD" w:rsidRPr="00312C88" w:rsidRDefault="004932FD">
      <w:pPr>
        <w:pStyle w:val="Zkladntext"/>
        <w:spacing w:before="193"/>
        <w:ind w:left="0"/>
        <w:rPr>
          <w:rFonts w:ascii="Arial" w:hAnsi="Arial" w:cs="Arial"/>
          <w:b/>
          <w:sz w:val="22"/>
          <w:szCs w:val="22"/>
        </w:rPr>
      </w:pPr>
    </w:p>
    <w:p w14:paraId="317B8202" w14:textId="77777777" w:rsidR="004932FD" w:rsidRDefault="00A018E1" w:rsidP="00025C64">
      <w:pPr>
        <w:pStyle w:val="Nadpis1"/>
        <w:tabs>
          <w:tab w:val="left" w:pos="471"/>
        </w:tabs>
        <w:jc w:val="center"/>
        <w:rPr>
          <w:rFonts w:ascii="Arial" w:hAnsi="Arial" w:cs="Arial"/>
          <w:spacing w:val="-2"/>
          <w:sz w:val="22"/>
          <w:szCs w:val="24"/>
          <w:u w:val="none"/>
        </w:rPr>
      </w:pPr>
      <w:r w:rsidRPr="00025C64">
        <w:rPr>
          <w:rFonts w:ascii="Arial" w:hAnsi="Arial" w:cs="Arial"/>
          <w:sz w:val="22"/>
          <w:szCs w:val="24"/>
          <w:u w:val="none"/>
        </w:rPr>
        <w:t>Smluvní</w:t>
      </w:r>
      <w:r w:rsidRPr="00025C64">
        <w:rPr>
          <w:rFonts w:ascii="Arial" w:hAnsi="Arial" w:cs="Arial"/>
          <w:spacing w:val="-8"/>
          <w:sz w:val="22"/>
          <w:szCs w:val="24"/>
          <w:u w:val="none"/>
        </w:rPr>
        <w:t xml:space="preserve"> </w:t>
      </w:r>
      <w:r w:rsidRPr="00025C64">
        <w:rPr>
          <w:rFonts w:ascii="Arial" w:hAnsi="Arial" w:cs="Arial"/>
          <w:spacing w:val="-2"/>
          <w:sz w:val="22"/>
          <w:szCs w:val="24"/>
          <w:u w:val="none"/>
        </w:rPr>
        <w:t>strany</w:t>
      </w:r>
    </w:p>
    <w:p w14:paraId="6A376582" w14:textId="77777777" w:rsidR="00025C64" w:rsidRPr="00025C64" w:rsidRDefault="00025C64" w:rsidP="00025C64">
      <w:pPr>
        <w:pStyle w:val="Nadpis1"/>
        <w:tabs>
          <w:tab w:val="left" w:pos="471"/>
        </w:tabs>
        <w:jc w:val="center"/>
        <w:rPr>
          <w:rFonts w:ascii="Arial" w:hAnsi="Arial" w:cs="Arial"/>
          <w:sz w:val="22"/>
          <w:szCs w:val="24"/>
          <w:u w:val="none"/>
        </w:rPr>
      </w:pPr>
    </w:p>
    <w:p w14:paraId="6A3E23CF"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Kupující</w:t>
      </w:r>
      <w:r w:rsidR="00A018E1" w:rsidRPr="00312C88">
        <w:rPr>
          <w:rFonts w:ascii="Arial" w:hAnsi="Arial" w:cs="Arial"/>
          <w:spacing w:val="-2"/>
          <w:sz w:val="20"/>
          <w:szCs w:val="20"/>
        </w:rPr>
        <w:t>:</w:t>
      </w:r>
      <w:r w:rsidR="00A018E1" w:rsidRPr="00312C88">
        <w:rPr>
          <w:rFonts w:ascii="Arial" w:hAnsi="Arial" w:cs="Arial"/>
          <w:sz w:val="20"/>
          <w:szCs w:val="20"/>
        </w:rPr>
        <w:tab/>
      </w:r>
      <w:r w:rsidR="00F47089" w:rsidRPr="00312C88">
        <w:rPr>
          <w:rFonts w:ascii="Arial" w:hAnsi="Arial" w:cs="Arial"/>
          <w:b/>
          <w:sz w:val="20"/>
          <w:szCs w:val="20"/>
        </w:rPr>
        <w:t>m</w:t>
      </w:r>
      <w:r w:rsidR="00A018E1" w:rsidRPr="00312C88">
        <w:rPr>
          <w:rFonts w:ascii="Arial" w:hAnsi="Arial" w:cs="Arial"/>
          <w:b/>
          <w:sz w:val="20"/>
          <w:szCs w:val="20"/>
        </w:rPr>
        <w:t>ěsto</w:t>
      </w:r>
      <w:r w:rsidR="00A018E1" w:rsidRPr="00312C88">
        <w:rPr>
          <w:rFonts w:ascii="Arial" w:hAnsi="Arial" w:cs="Arial"/>
          <w:b/>
          <w:spacing w:val="-2"/>
          <w:sz w:val="20"/>
          <w:szCs w:val="20"/>
        </w:rPr>
        <w:t xml:space="preserve"> Zábřeh</w:t>
      </w:r>
    </w:p>
    <w:p w14:paraId="6CF0B881" w14:textId="77777777" w:rsidR="00F47089" w:rsidRPr="00312C88" w:rsidRDefault="00A018E1" w:rsidP="00F47089">
      <w:pPr>
        <w:pStyle w:val="Zkladntext"/>
        <w:tabs>
          <w:tab w:val="left" w:leader="dot" w:pos="3614"/>
        </w:tabs>
        <w:ind w:left="1531" w:right="2"/>
        <w:rPr>
          <w:rFonts w:ascii="Arial" w:hAnsi="Arial" w:cs="Arial"/>
          <w:color w:val="000000"/>
          <w:spacing w:val="-9"/>
          <w:sz w:val="20"/>
          <w:szCs w:val="20"/>
        </w:rPr>
      </w:pPr>
      <w:r w:rsidRPr="00312C88">
        <w:rPr>
          <w:rFonts w:ascii="Arial" w:hAnsi="Arial" w:cs="Arial"/>
          <w:sz w:val="20"/>
          <w:szCs w:val="20"/>
        </w:rPr>
        <w:t>se</w:t>
      </w:r>
      <w:r w:rsidRPr="00312C88">
        <w:rPr>
          <w:rFonts w:ascii="Arial" w:hAnsi="Arial" w:cs="Arial"/>
          <w:spacing w:val="-9"/>
          <w:sz w:val="20"/>
          <w:szCs w:val="20"/>
        </w:rPr>
        <w:t xml:space="preserve"> </w:t>
      </w:r>
      <w:r w:rsidRPr="00312C88">
        <w:rPr>
          <w:rFonts w:ascii="Arial" w:hAnsi="Arial" w:cs="Arial"/>
          <w:sz w:val="20"/>
          <w:szCs w:val="20"/>
        </w:rPr>
        <w:t>sídlem:</w:t>
      </w:r>
      <w:r w:rsidR="00F47089" w:rsidRPr="00312C88">
        <w:rPr>
          <w:rFonts w:ascii="Arial" w:hAnsi="Arial" w:cs="Arial"/>
          <w:spacing w:val="-9"/>
          <w:sz w:val="20"/>
          <w:szCs w:val="20"/>
        </w:rPr>
        <w:t xml:space="preserve"> Masarykovo náměstí 510/6,</w:t>
      </w:r>
      <w:r w:rsidRPr="00312C88">
        <w:rPr>
          <w:rFonts w:ascii="Arial" w:hAnsi="Arial" w:cs="Arial"/>
          <w:color w:val="000000"/>
          <w:spacing w:val="-9"/>
          <w:sz w:val="20"/>
          <w:szCs w:val="20"/>
        </w:rPr>
        <w:t xml:space="preserve"> </w:t>
      </w:r>
      <w:r w:rsidR="00F47089" w:rsidRPr="00312C88">
        <w:rPr>
          <w:rFonts w:ascii="Arial" w:hAnsi="Arial" w:cs="Arial"/>
          <w:color w:val="000000"/>
          <w:spacing w:val="-9"/>
          <w:sz w:val="20"/>
          <w:szCs w:val="20"/>
        </w:rPr>
        <w:t xml:space="preserve">Zábřeh, </w:t>
      </w:r>
      <w:r w:rsidRPr="00312C88">
        <w:rPr>
          <w:rFonts w:ascii="Arial" w:hAnsi="Arial" w:cs="Arial"/>
          <w:color w:val="000000"/>
          <w:sz w:val="20"/>
          <w:szCs w:val="20"/>
        </w:rPr>
        <w:t>PSČ:</w:t>
      </w:r>
      <w:r w:rsidR="00F47089" w:rsidRPr="00312C88">
        <w:rPr>
          <w:rFonts w:ascii="Arial" w:hAnsi="Arial" w:cs="Arial"/>
          <w:color w:val="000000"/>
          <w:sz w:val="20"/>
          <w:szCs w:val="20"/>
        </w:rPr>
        <w:t xml:space="preserve"> 789 01</w:t>
      </w:r>
      <w:r w:rsidRPr="00312C88">
        <w:rPr>
          <w:rFonts w:ascii="Arial" w:hAnsi="Arial" w:cs="Arial"/>
          <w:color w:val="000000"/>
          <w:spacing w:val="-9"/>
          <w:sz w:val="20"/>
          <w:szCs w:val="20"/>
        </w:rPr>
        <w:t xml:space="preserve"> </w:t>
      </w:r>
    </w:p>
    <w:p w14:paraId="69E313D0" w14:textId="77777777" w:rsidR="004932FD" w:rsidRPr="00312C88" w:rsidRDefault="00A018E1" w:rsidP="00F47089">
      <w:pPr>
        <w:pStyle w:val="Zkladntext"/>
        <w:tabs>
          <w:tab w:val="left" w:pos="2820"/>
          <w:tab w:val="left" w:leader="dot" w:pos="3614"/>
        </w:tabs>
        <w:ind w:left="1531" w:right="2"/>
        <w:rPr>
          <w:rFonts w:ascii="Arial" w:hAnsi="Arial" w:cs="Arial"/>
          <w:color w:val="000000"/>
          <w:sz w:val="20"/>
          <w:szCs w:val="20"/>
        </w:rPr>
      </w:pPr>
      <w:r w:rsidRPr="00312C88">
        <w:rPr>
          <w:rFonts w:ascii="Arial" w:hAnsi="Arial" w:cs="Arial"/>
          <w:color w:val="000000"/>
          <w:spacing w:val="-2"/>
          <w:sz w:val="20"/>
          <w:szCs w:val="20"/>
        </w:rPr>
        <w:t>zastoupen</w:t>
      </w:r>
      <w:r w:rsidR="00C25A50" w:rsidRPr="00312C88">
        <w:rPr>
          <w:rFonts w:ascii="Arial" w:hAnsi="Arial" w:cs="Arial"/>
          <w:color w:val="000000"/>
          <w:spacing w:val="-2"/>
          <w:sz w:val="20"/>
          <w:szCs w:val="20"/>
        </w:rPr>
        <w:t>o</w:t>
      </w:r>
      <w:r w:rsidR="00F47089" w:rsidRPr="00312C88">
        <w:rPr>
          <w:rFonts w:ascii="Arial" w:hAnsi="Arial" w:cs="Arial"/>
          <w:color w:val="000000"/>
          <w:sz w:val="20"/>
          <w:szCs w:val="20"/>
        </w:rPr>
        <w:t xml:space="preserve"> RNDr. Mgr. Františkem Johnem, Ph.D.,</w:t>
      </w:r>
      <w:r w:rsidRPr="00312C88">
        <w:rPr>
          <w:rFonts w:ascii="Arial" w:hAnsi="Arial" w:cs="Arial"/>
          <w:color w:val="000000"/>
          <w:spacing w:val="1"/>
          <w:sz w:val="20"/>
          <w:szCs w:val="20"/>
        </w:rPr>
        <w:t xml:space="preserve"> </w:t>
      </w:r>
      <w:r w:rsidRPr="00312C88">
        <w:rPr>
          <w:rFonts w:ascii="Arial" w:hAnsi="Arial" w:cs="Arial"/>
          <w:color w:val="000000"/>
          <w:spacing w:val="-2"/>
          <w:sz w:val="20"/>
          <w:szCs w:val="20"/>
        </w:rPr>
        <w:t>starost</w:t>
      </w:r>
      <w:r w:rsidR="00F47089" w:rsidRPr="00312C88">
        <w:rPr>
          <w:rFonts w:ascii="Arial" w:hAnsi="Arial" w:cs="Arial"/>
          <w:color w:val="000000"/>
          <w:spacing w:val="-2"/>
          <w:sz w:val="20"/>
          <w:szCs w:val="20"/>
        </w:rPr>
        <w:t>ou</w:t>
      </w:r>
    </w:p>
    <w:p w14:paraId="477C0295" w14:textId="77777777" w:rsidR="004932FD" w:rsidRPr="00312C88" w:rsidRDefault="00A018E1" w:rsidP="00F47089">
      <w:pPr>
        <w:pStyle w:val="Zkladntext"/>
        <w:spacing w:line="208" w:lineRule="exact"/>
        <w:ind w:left="1531"/>
        <w:rPr>
          <w:rFonts w:ascii="Arial" w:hAnsi="Arial" w:cs="Arial"/>
          <w:color w:val="000000"/>
          <w:sz w:val="20"/>
          <w:szCs w:val="20"/>
        </w:rPr>
      </w:pPr>
      <w:r w:rsidRPr="00312C88">
        <w:rPr>
          <w:rFonts w:ascii="Arial" w:hAnsi="Arial" w:cs="Arial"/>
          <w:sz w:val="20"/>
          <w:szCs w:val="20"/>
        </w:rPr>
        <w:t>IČ</w:t>
      </w:r>
      <w:r w:rsidR="002B38CC" w:rsidRPr="00312C88">
        <w:rPr>
          <w:rFonts w:ascii="Arial" w:hAnsi="Arial" w:cs="Arial"/>
          <w:sz w:val="20"/>
          <w:szCs w:val="20"/>
        </w:rPr>
        <w:t>O</w:t>
      </w:r>
      <w:r w:rsidRPr="00312C88">
        <w:rPr>
          <w:rFonts w:ascii="Arial" w:hAnsi="Arial" w:cs="Arial"/>
          <w:sz w:val="20"/>
          <w:szCs w:val="20"/>
        </w:rPr>
        <w:t>:</w:t>
      </w:r>
      <w:r w:rsidRPr="00312C88">
        <w:rPr>
          <w:rFonts w:ascii="Arial" w:hAnsi="Arial" w:cs="Arial"/>
          <w:spacing w:val="1"/>
          <w:sz w:val="20"/>
          <w:szCs w:val="20"/>
        </w:rPr>
        <w:t xml:space="preserve"> </w:t>
      </w:r>
      <w:r w:rsidR="00F47089" w:rsidRPr="00312C88">
        <w:rPr>
          <w:rFonts w:ascii="Arial" w:hAnsi="Arial" w:cs="Arial"/>
          <w:color w:val="000000"/>
          <w:sz w:val="20"/>
          <w:szCs w:val="20"/>
        </w:rPr>
        <w:t>00303640</w:t>
      </w:r>
    </w:p>
    <w:p w14:paraId="7B7BD6CE" w14:textId="77777777" w:rsidR="000616F3" w:rsidRPr="00312C88" w:rsidRDefault="000616F3" w:rsidP="00F47089">
      <w:pPr>
        <w:pStyle w:val="Zkladntext"/>
        <w:spacing w:line="208" w:lineRule="exact"/>
        <w:ind w:left="1531"/>
        <w:rPr>
          <w:rFonts w:ascii="Arial" w:hAnsi="Arial" w:cs="Arial"/>
          <w:sz w:val="20"/>
          <w:szCs w:val="20"/>
        </w:rPr>
      </w:pPr>
      <w:r w:rsidRPr="00312C88">
        <w:rPr>
          <w:rFonts w:ascii="Arial" w:hAnsi="Arial" w:cs="Arial"/>
          <w:sz w:val="20"/>
          <w:szCs w:val="20"/>
        </w:rPr>
        <w:t>DIČ: CZ00303640</w:t>
      </w:r>
    </w:p>
    <w:p w14:paraId="58ECA461" w14:textId="77777777" w:rsidR="00F47089" w:rsidRPr="00312C88" w:rsidRDefault="00A018E1" w:rsidP="00F47089">
      <w:pPr>
        <w:pStyle w:val="Zkladntext"/>
        <w:ind w:left="1531" w:right="2"/>
        <w:rPr>
          <w:rFonts w:ascii="Arial" w:hAnsi="Arial" w:cs="Arial"/>
          <w:color w:val="000000"/>
          <w:sz w:val="20"/>
          <w:szCs w:val="20"/>
        </w:rPr>
      </w:pPr>
      <w:r w:rsidRPr="00312C88">
        <w:rPr>
          <w:rFonts w:ascii="Arial" w:hAnsi="Arial" w:cs="Arial"/>
          <w:sz w:val="20"/>
          <w:szCs w:val="20"/>
        </w:rPr>
        <w:t>bankovní</w:t>
      </w:r>
      <w:r w:rsidRPr="00312C88">
        <w:rPr>
          <w:rFonts w:ascii="Arial" w:hAnsi="Arial" w:cs="Arial"/>
          <w:spacing w:val="-7"/>
          <w:sz w:val="20"/>
          <w:szCs w:val="20"/>
        </w:rPr>
        <w:t xml:space="preserve"> </w:t>
      </w:r>
      <w:r w:rsidRPr="00312C88">
        <w:rPr>
          <w:rFonts w:ascii="Arial" w:hAnsi="Arial" w:cs="Arial"/>
          <w:sz w:val="20"/>
          <w:szCs w:val="20"/>
        </w:rPr>
        <w:t>spojení:</w:t>
      </w:r>
      <w:r w:rsidRPr="00312C88">
        <w:rPr>
          <w:rFonts w:ascii="Arial" w:hAnsi="Arial" w:cs="Arial"/>
          <w:spacing w:val="-6"/>
          <w:sz w:val="20"/>
          <w:szCs w:val="20"/>
        </w:rPr>
        <w:t xml:space="preserve"> </w:t>
      </w:r>
      <w:r w:rsidR="00F47089" w:rsidRPr="00312C88">
        <w:rPr>
          <w:rFonts w:ascii="Arial" w:hAnsi="Arial" w:cs="Arial"/>
          <w:color w:val="000000"/>
          <w:sz w:val="20"/>
          <w:szCs w:val="20"/>
        </w:rPr>
        <w:t xml:space="preserve">Československá obchodní banka, a. s </w:t>
      </w:r>
    </w:p>
    <w:p w14:paraId="096B0DB6" w14:textId="77777777" w:rsidR="00F47089" w:rsidRPr="00312C88" w:rsidRDefault="00A018E1">
      <w:pPr>
        <w:pStyle w:val="Zkladntext"/>
        <w:ind w:left="1531" w:right="3850"/>
        <w:rPr>
          <w:rFonts w:ascii="Arial" w:hAnsi="Arial" w:cs="Arial"/>
          <w:color w:val="000000"/>
          <w:sz w:val="20"/>
          <w:szCs w:val="20"/>
        </w:rPr>
      </w:pPr>
      <w:r w:rsidRPr="00312C88">
        <w:rPr>
          <w:rFonts w:ascii="Arial" w:hAnsi="Arial" w:cs="Arial"/>
          <w:color w:val="000000"/>
          <w:sz w:val="20"/>
          <w:szCs w:val="20"/>
        </w:rPr>
        <w:t>č.</w:t>
      </w:r>
      <w:r w:rsidRPr="00312C88">
        <w:rPr>
          <w:rFonts w:ascii="Arial" w:hAnsi="Arial" w:cs="Arial"/>
          <w:color w:val="000000"/>
          <w:spacing w:val="-7"/>
          <w:sz w:val="20"/>
          <w:szCs w:val="20"/>
        </w:rPr>
        <w:t xml:space="preserve"> </w:t>
      </w:r>
      <w:r w:rsidRPr="00312C88">
        <w:rPr>
          <w:rFonts w:ascii="Arial" w:hAnsi="Arial" w:cs="Arial"/>
          <w:color w:val="000000"/>
          <w:sz w:val="20"/>
          <w:szCs w:val="20"/>
        </w:rPr>
        <w:t>účtu:</w:t>
      </w:r>
      <w:r w:rsidRPr="00312C88">
        <w:rPr>
          <w:rFonts w:ascii="Arial" w:hAnsi="Arial" w:cs="Arial"/>
          <w:color w:val="000000"/>
          <w:spacing w:val="-6"/>
          <w:sz w:val="20"/>
          <w:szCs w:val="20"/>
        </w:rPr>
        <w:t xml:space="preserve"> </w:t>
      </w:r>
      <w:r w:rsidR="00F47089" w:rsidRPr="00312C88">
        <w:rPr>
          <w:rFonts w:ascii="Arial" w:hAnsi="Arial" w:cs="Arial"/>
          <w:color w:val="000000"/>
          <w:sz w:val="20"/>
          <w:szCs w:val="20"/>
        </w:rPr>
        <w:t>188491461/0300</w:t>
      </w:r>
    </w:p>
    <w:p w14:paraId="6AF9A4E1" w14:textId="77777777" w:rsidR="004932FD" w:rsidRPr="00312C88" w:rsidRDefault="00A018E1" w:rsidP="00F47089">
      <w:pPr>
        <w:pStyle w:val="Zkladntext"/>
        <w:ind w:left="1531" w:right="2"/>
        <w:rPr>
          <w:rFonts w:ascii="Arial" w:hAnsi="Arial" w:cs="Arial"/>
          <w:sz w:val="20"/>
          <w:szCs w:val="20"/>
        </w:rPr>
      </w:pPr>
      <w:r w:rsidRPr="00312C88">
        <w:rPr>
          <w:rFonts w:ascii="Arial" w:hAnsi="Arial" w:cs="Arial"/>
          <w:color w:val="000000"/>
          <w:sz w:val="20"/>
          <w:szCs w:val="20"/>
        </w:rPr>
        <w:t>osoby oprávněné k jednání ohledně smlouvy</w:t>
      </w:r>
    </w:p>
    <w:p w14:paraId="06373A90" w14:textId="77777777" w:rsidR="004932FD" w:rsidRPr="00312C88" w:rsidRDefault="00A018E1">
      <w:pPr>
        <w:pStyle w:val="Zkladntext"/>
        <w:tabs>
          <w:tab w:val="left" w:pos="2947"/>
        </w:tabs>
        <w:spacing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Pr="00312C88">
        <w:rPr>
          <w:rFonts w:ascii="Arial" w:hAnsi="Arial" w:cs="Arial"/>
          <w:spacing w:val="-5"/>
          <w:sz w:val="20"/>
          <w:szCs w:val="20"/>
        </w:rPr>
        <w:t xml:space="preserve"> </w:t>
      </w:r>
      <w:r w:rsidR="009064FE" w:rsidRPr="00312C88">
        <w:rPr>
          <w:rFonts w:ascii="Arial" w:hAnsi="Arial" w:cs="Arial"/>
          <w:color w:val="000000"/>
          <w:spacing w:val="-2"/>
          <w:sz w:val="20"/>
          <w:szCs w:val="20"/>
        </w:rPr>
        <w:t>RNDr. Mgr. František John, Ph.D.</w:t>
      </w:r>
    </w:p>
    <w:p w14:paraId="0FCE4C4E" w14:textId="77777777" w:rsidR="009064FE" w:rsidRPr="00312C88" w:rsidRDefault="00A018E1" w:rsidP="009064FE">
      <w:pPr>
        <w:pStyle w:val="Zkladntext"/>
        <w:spacing w:before="2"/>
        <w:ind w:left="2947" w:right="2" w:hanging="1"/>
        <w:rPr>
          <w:rFonts w:ascii="Arial" w:hAnsi="Arial" w:cs="Arial"/>
          <w:color w:val="000000"/>
          <w:sz w:val="20"/>
          <w:szCs w:val="20"/>
        </w:rPr>
      </w:pPr>
      <w:r w:rsidRPr="00312C88">
        <w:rPr>
          <w:rFonts w:ascii="Arial" w:hAnsi="Arial" w:cs="Arial"/>
          <w:sz w:val="20"/>
          <w:szCs w:val="20"/>
        </w:rPr>
        <w:t>obchodních</w:t>
      </w:r>
      <w:r w:rsidR="00D27CBA">
        <w:rPr>
          <w:rFonts w:ascii="Arial" w:hAnsi="Arial" w:cs="Arial"/>
          <w:sz w:val="20"/>
          <w:szCs w:val="20"/>
        </w:rPr>
        <w:t xml:space="preserve"> a technických</w:t>
      </w:r>
      <w:r w:rsidRPr="00312C88">
        <w:rPr>
          <w:rFonts w:ascii="Arial" w:hAnsi="Arial" w:cs="Arial"/>
          <w:sz w:val="20"/>
          <w:szCs w:val="20"/>
        </w:rPr>
        <w:t xml:space="preserve">: </w:t>
      </w:r>
      <w:r w:rsidR="009064FE" w:rsidRPr="00312C88">
        <w:rPr>
          <w:rFonts w:ascii="Arial" w:hAnsi="Arial" w:cs="Arial"/>
          <w:color w:val="000000"/>
          <w:sz w:val="20"/>
          <w:szCs w:val="20"/>
        </w:rPr>
        <w:t>Ing</w:t>
      </w:r>
      <w:r w:rsidR="00BD1889" w:rsidRPr="00312C88">
        <w:rPr>
          <w:rFonts w:ascii="Arial" w:hAnsi="Arial" w:cs="Arial"/>
          <w:color w:val="000000"/>
          <w:sz w:val="20"/>
          <w:szCs w:val="20"/>
        </w:rPr>
        <w:t>.</w:t>
      </w:r>
      <w:r w:rsidR="009064FE" w:rsidRPr="00312C88">
        <w:rPr>
          <w:rFonts w:ascii="Arial" w:hAnsi="Arial" w:cs="Arial"/>
          <w:color w:val="000000"/>
          <w:sz w:val="20"/>
          <w:szCs w:val="20"/>
        </w:rPr>
        <w:t xml:space="preserve"> Dalibor Bartoň</w:t>
      </w:r>
      <w:r w:rsidRPr="00312C88">
        <w:rPr>
          <w:rFonts w:ascii="Arial" w:hAnsi="Arial" w:cs="Arial"/>
          <w:color w:val="000000"/>
          <w:sz w:val="20"/>
          <w:szCs w:val="20"/>
        </w:rPr>
        <w:t xml:space="preserve"> </w:t>
      </w:r>
    </w:p>
    <w:p w14:paraId="78520355" w14:textId="77777777" w:rsidR="004932FD" w:rsidRPr="00312C88" w:rsidRDefault="004932FD">
      <w:pPr>
        <w:pStyle w:val="Zkladntext"/>
        <w:ind w:left="0"/>
        <w:rPr>
          <w:rFonts w:ascii="Arial" w:hAnsi="Arial" w:cs="Arial"/>
          <w:sz w:val="20"/>
          <w:szCs w:val="20"/>
        </w:rPr>
      </w:pPr>
    </w:p>
    <w:p w14:paraId="7D56BA27"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Prodávající</w:t>
      </w:r>
      <w:r w:rsidR="00A018E1" w:rsidRPr="00312C88">
        <w:rPr>
          <w:rFonts w:ascii="Arial" w:hAnsi="Arial" w:cs="Arial"/>
          <w:spacing w:val="-2"/>
          <w:sz w:val="20"/>
          <w:szCs w:val="20"/>
        </w:rPr>
        <w:t>:</w:t>
      </w:r>
      <w:r w:rsidR="00A018E1" w:rsidRPr="00312C88">
        <w:rPr>
          <w:rFonts w:ascii="Arial" w:hAnsi="Arial" w:cs="Arial"/>
          <w:sz w:val="20"/>
          <w:szCs w:val="20"/>
        </w:rPr>
        <w:tab/>
      </w:r>
      <w:r w:rsidR="004B3E29" w:rsidRPr="004B3E29">
        <w:rPr>
          <w:rFonts w:ascii="Arial" w:hAnsi="Arial" w:cs="Arial"/>
          <w:b/>
          <w:sz w:val="20"/>
          <w:szCs w:val="20"/>
          <w:highlight w:val="yellow"/>
        </w:rPr>
        <w:t>[doplní účastník</w:t>
      </w:r>
      <w:r w:rsidR="004B3E29" w:rsidRPr="004B3E29">
        <w:rPr>
          <w:rFonts w:ascii="Arial" w:hAnsi="Arial" w:cs="Arial"/>
          <w:sz w:val="20"/>
          <w:szCs w:val="20"/>
          <w:highlight w:val="yellow"/>
        </w:rPr>
        <w:t>]</w:t>
      </w:r>
    </w:p>
    <w:p w14:paraId="03306820" w14:textId="77777777" w:rsidR="004932FD" w:rsidRPr="00312C88" w:rsidRDefault="00A018E1">
      <w:pPr>
        <w:pStyle w:val="Zkladntext"/>
        <w:spacing w:line="209" w:lineRule="exact"/>
        <w:ind w:left="1531"/>
        <w:rPr>
          <w:rFonts w:ascii="Arial" w:hAnsi="Arial" w:cs="Arial"/>
          <w:sz w:val="20"/>
          <w:szCs w:val="20"/>
        </w:rPr>
      </w:pPr>
      <w:r w:rsidRPr="00312C88">
        <w:rPr>
          <w:rFonts w:ascii="Arial" w:hAnsi="Arial" w:cs="Arial"/>
          <w:sz w:val="20"/>
          <w:szCs w:val="20"/>
        </w:rPr>
        <w:t>se</w:t>
      </w:r>
      <w:r w:rsidRPr="00312C88">
        <w:rPr>
          <w:rFonts w:ascii="Arial" w:hAnsi="Arial" w:cs="Arial"/>
          <w:spacing w:val="-2"/>
          <w:sz w:val="20"/>
          <w:szCs w:val="20"/>
        </w:rPr>
        <w:t xml:space="preserve"> </w:t>
      </w:r>
      <w:r w:rsidRPr="00312C88">
        <w:rPr>
          <w:rFonts w:ascii="Arial" w:hAnsi="Arial" w:cs="Arial"/>
          <w:sz w:val="20"/>
          <w:szCs w:val="20"/>
        </w:rPr>
        <w:t xml:space="preserve">sídlem: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r w:rsidRPr="00312C88">
        <w:rPr>
          <w:rFonts w:ascii="Arial" w:hAnsi="Arial" w:cs="Arial"/>
          <w:sz w:val="20"/>
          <w:szCs w:val="20"/>
        </w:rPr>
        <w:t xml:space="preserve">PSČ: </w:t>
      </w:r>
      <w:r w:rsidR="004B3E29" w:rsidRPr="004B3E29">
        <w:rPr>
          <w:rFonts w:ascii="Arial" w:hAnsi="Arial" w:cs="Arial"/>
          <w:sz w:val="20"/>
          <w:szCs w:val="20"/>
          <w:highlight w:val="yellow"/>
        </w:rPr>
        <w:t>[doplní účastník]</w:t>
      </w:r>
    </w:p>
    <w:p w14:paraId="73175423" w14:textId="77777777" w:rsidR="00D83384" w:rsidRPr="00312C88" w:rsidRDefault="00A018E1">
      <w:pPr>
        <w:pStyle w:val="Zkladntext"/>
        <w:ind w:left="1531"/>
        <w:rPr>
          <w:rFonts w:ascii="Arial" w:hAnsi="Arial" w:cs="Arial"/>
          <w:b/>
          <w:sz w:val="20"/>
          <w:szCs w:val="20"/>
        </w:rPr>
      </w:pPr>
      <w:r w:rsidRPr="00312C88">
        <w:rPr>
          <w:rFonts w:ascii="Arial" w:hAnsi="Arial" w:cs="Arial"/>
          <w:sz w:val="20"/>
          <w:szCs w:val="20"/>
        </w:rPr>
        <w:t>společnost</w:t>
      </w:r>
      <w:r w:rsidRPr="00312C88">
        <w:rPr>
          <w:rFonts w:ascii="Arial" w:hAnsi="Arial" w:cs="Arial"/>
          <w:spacing w:val="-3"/>
          <w:sz w:val="20"/>
          <w:szCs w:val="20"/>
        </w:rPr>
        <w:t xml:space="preserve"> </w:t>
      </w:r>
      <w:r w:rsidRPr="00312C88">
        <w:rPr>
          <w:rFonts w:ascii="Arial" w:hAnsi="Arial" w:cs="Arial"/>
          <w:sz w:val="20"/>
          <w:szCs w:val="20"/>
        </w:rPr>
        <w:t>zapsaná</w:t>
      </w:r>
      <w:r w:rsidRPr="00312C88">
        <w:rPr>
          <w:rFonts w:ascii="Arial" w:hAnsi="Arial" w:cs="Arial"/>
          <w:spacing w:val="-3"/>
          <w:sz w:val="20"/>
          <w:szCs w:val="20"/>
        </w:rPr>
        <w:t xml:space="preserve"> </w:t>
      </w:r>
      <w:r w:rsidRPr="00312C88">
        <w:rPr>
          <w:rFonts w:ascii="Arial" w:hAnsi="Arial" w:cs="Arial"/>
          <w:sz w:val="20"/>
          <w:szCs w:val="20"/>
        </w:rPr>
        <w:t>v</w:t>
      </w:r>
      <w:r w:rsidRPr="00312C88">
        <w:rPr>
          <w:rFonts w:ascii="Arial" w:hAnsi="Arial" w:cs="Arial"/>
          <w:spacing w:val="-3"/>
          <w:sz w:val="20"/>
          <w:szCs w:val="20"/>
        </w:rPr>
        <w:t xml:space="preserve"> </w:t>
      </w:r>
      <w:r w:rsidRPr="00312C88">
        <w:rPr>
          <w:rFonts w:ascii="Arial" w:hAnsi="Arial" w:cs="Arial"/>
          <w:sz w:val="20"/>
          <w:szCs w:val="20"/>
        </w:rPr>
        <w:t>obchodním</w:t>
      </w:r>
      <w:r w:rsidRPr="00312C88">
        <w:rPr>
          <w:rFonts w:ascii="Arial" w:hAnsi="Arial" w:cs="Arial"/>
          <w:spacing w:val="-4"/>
          <w:sz w:val="20"/>
          <w:szCs w:val="20"/>
        </w:rPr>
        <w:t xml:space="preserve"> </w:t>
      </w:r>
      <w:r w:rsidRPr="00312C88">
        <w:rPr>
          <w:rFonts w:ascii="Arial" w:hAnsi="Arial" w:cs="Arial"/>
          <w:sz w:val="20"/>
          <w:szCs w:val="20"/>
        </w:rPr>
        <w:t>rejstříku</w:t>
      </w:r>
      <w:r w:rsidRPr="00312C88">
        <w:rPr>
          <w:rFonts w:ascii="Arial" w:hAnsi="Arial" w:cs="Arial"/>
          <w:spacing w:val="-3"/>
          <w:sz w:val="20"/>
          <w:szCs w:val="20"/>
        </w:rPr>
        <w:t xml:space="preserve"> </w:t>
      </w:r>
      <w:r w:rsidRPr="00312C88">
        <w:rPr>
          <w:rFonts w:ascii="Arial" w:hAnsi="Arial" w:cs="Arial"/>
          <w:sz w:val="20"/>
          <w:szCs w:val="20"/>
        </w:rPr>
        <w:t>vedeném</w:t>
      </w:r>
      <w:r w:rsidRPr="00312C88">
        <w:rPr>
          <w:rFonts w:ascii="Arial" w:hAnsi="Arial" w:cs="Arial"/>
          <w:spacing w:val="-3"/>
          <w:sz w:val="20"/>
          <w:szCs w:val="20"/>
        </w:rPr>
        <w:t xml:space="preserve"> </w:t>
      </w:r>
      <w:r w:rsidR="00CF40E2" w:rsidRPr="00312C88">
        <w:rPr>
          <w:rFonts w:ascii="Arial" w:hAnsi="Arial" w:cs="Arial"/>
          <w:sz w:val="20"/>
          <w:szCs w:val="20"/>
        </w:rPr>
        <w:t>Krajským</w:t>
      </w:r>
      <w:r w:rsidRPr="00312C88">
        <w:rPr>
          <w:rFonts w:ascii="Arial" w:hAnsi="Arial" w:cs="Arial"/>
          <w:spacing w:val="-4"/>
          <w:sz w:val="20"/>
          <w:szCs w:val="20"/>
        </w:rPr>
        <w:t xml:space="preserve"> </w:t>
      </w:r>
      <w:r w:rsidRPr="00312C88">
        <w:rPr>
          <w:rFonts w:ascii="Arial" w:hAnsi="Arial" w:cs="Arial"/>
          <w:sz w:val="20"/>
          <w:szCs w:val="20"/>
        </w:rPr>
        <w:t>soudem</w:t>
      </w:r>
      <w:r w:rsidRPr="00312C88">
        <w:rPr>
          <w:rFonts w:ascii="Arial" w:hAnsi="Arial" w:cs="Arial"/>
          <w:spacing w:val="-3"/>
          <w:sz w:val="20"/>
          <w:szCs w:val="20"/>
        </w:rPr>
        <w:t xml:space="preserve"> </w:t>
      </w:r>
      <w:r w:rsidRPr="00312C88">
        <w:rPr>
          <w:rFonts w:ascii="Arial" w:hAnsi="Arial" w:cs="Arial"/>
          <w:sz w:val="20"/>
          <w:szCs w:val="20"/>
        </w:rPr>
        <w:t>v</w:t>
      </w:r>
      <w:r w:rsidR="00C25A50" w:rsidRPr="00312C88">
        <w:rPr>
          <w:rFonts w:ascii="Arial" w:hAnsi="Arial" w:cs="Arial"/>
          <w:spacing w:val="-3"/>
          <w:sz w:val="20"/>
          <w:szCs w:val="20"/>
        </w:rPr>
        <w:t> </w:t>
      </w:r>
      <w:r w:rsidR="004B3E29" w:rsidRPr="004B3E29">
        <w:rPr>
          <w:rFonts w:ascii="Arial" w:hAnsi="Arial" w:cs="Arial"/>
          <w:sz w:val="20"/>
          <w:szCs w:val="20"/>
          <w:highlight w:val="yellow"/>
        </w:rPr>
        <w:t>[doplní účastník]</w:t>
      </w:r>
      <w:r w:rsidRPr="00312C88">
        <w:rPr>
          <w:rFonts w:ascii="Arial" w:hAnsi="Arial" w:cs="Arial"/>
          <w:sz w:val="20"/>
          <w:szCs w:val="20"/>
        </w:rPr>
        <w:t>,</w:t>
      </w:r>
      <w:r w:rsidRPr="00312C88">
        <w:rPr>
          <w:rFonts w:ascii="Arial" w:hAnsi="Arial" w:cs="Arial"/>
          <w:spacing w:val="-4"/>
          <w:sz w:val="20"/>
          <w:szCs w:val="20"/>
        </w:rPr>
        <w:t xml:space="preserve"> </w:t>
      </w:r>
      <w:proofErr w:type="spellStart"/>
      <w:r w:rsidR="00C25A50" w:rsidRPr="00312C88">
        <w:rPr>
          <w:rFonts w:ascii="Arial" w:hAnsi="Arial" w:cs="Arial"/>
          <w:spacing w:val="-4"/>
          <w:sz w:val="20"/>
          <w:szCs w:val="20"/>
        </w:rPr>
        <w:t>sp</w:t>
      </w:r>
      <w:proofErr w:type="spellEnd"/>
      <w:r w:rsidR="00C25A50" w:rsidRPr="00312C88">
        <w:rPr>
          <w:rFonts w:ascii="Arial" w:hAnsi="Arial" w:cs="Arial"/>
          <w:spacing w:val="-4"/>
          <w:sz w:val="20"/>
          <w:szCs w:val="20"/>
        </w:rPr>
        <w:t xml:space="preserve">. zn. </w:t>
      </w:r>
      <w:r w:rsidR="004B3E29" w:rsidRPr="004B3E29">
        <w:rPr>
          <w:rFonts w:ascii="Arial" w:hAnsi="Arial" w:cs="Arial"/>
          <w:sz w:val="20"/>
          <w:szCs w:val="20"/>
          <w:highlight w:val="yellow"/>
        </w:rPr>
        <w:t>[doplní účastník]</w:t>
      </w:r>
    </w:p>
    <w:p w14:paraId="6103AB9D" w14:textId="77777777" w:rsidR="004B3E29" w:rsidRDefault="00A018E1" w:rsidP="004B3E29">
      <w:pPr>
        <w:pStyle w:val="Zkladntext"/>
        <w:ind w:left="1531"/>
        <w:rPr>
          <w:rFonts w:ascii="Arial" w:hAnsi="Arial" w:cs="Arial"/>
          <w:sz w:val="20"/>
          <w:szCs w:val="20"/>
        </w:rPr>
      </w:pPr>
      <w:r w:rsidRPr="00312C88">
        <w:rPr>
          <w:rFonts w:ascii="Arial" w:hAnsi="Arial" w:cs="Arial"/>
          <w:sz w:val="20"/>
          <w:szCs w:val="20"/>
        </w:rPr>
        <w:t xml:space="preserve">zastoupený: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p>
    <w:p w14:paraId="64DBA257" w14:textId="77777777" w:rsidR="00D83384" w:rsidRPr="00312C88" w:rsidRDefault="00A018E1" w:rsidP="004B3E29">
      <w:pPr>
        <w:pStyle w:val="Zkladntext"/>
        <w:ind w:left="1531"/>
        <w:rPr>
          <w:rFonts w:ascii="Arial" w:hAnsi="Arial" w:cs="Arial"/>
          <w:spacing w:val="-1"/>
          <w:sz w:val="20"/>
          <w:szCs w:val="20"/>
        </w:rPr>
      </w:pPr>
      <w:r w:rsidRPr="00312C88">
        <w:rPr>
          <w:rFonts w:ascii="Arial" w:hAnsi="Arial" w:cs="Arial"/>
          <w:sz w:val="20"/>
          <w:szCs w:val="20"/>
        </w:rPr>
        <w:t>IČ</w:t>
      </w:r>
      <w:r w:rsidR="002B38CC" w:rsidRPr="00312C88">
        <w:rPr>
          <w:rFonts w:ascii="Arial" w:hAnsi="Arial" w:cs="Arial"/>
          <w:sz w:val="20"/>
          <w:szCs w:val="20"/>
        </w:rPr>
        <w:t>O</w:t>
      </w:r>
      <w:r w:rsidR="00D83384" w:rsidRPr="00312C88">
        <w:rPr>
          <w:rFonts w:ascii="Arial" w:hAnsi="Arial" w:cs="Arial"/>
          <w:sz w:val="20"/>
          <w:szCs w:val="20"/>
        </w:rPr>
        <w:t xml:space="preserve">: </w:t>
      </w:r>
      <w:r w:rsidR="004B3E29" w:rsidRPr="004B3E29">
        <w:rPr>
          <w:rFonts w:ascii="Arial" w:hAnsi="Arial" w:cs="Arial"/>
          <w:sz w:val="20"/>
          <w:szCs w:val="20"/>
          <w:highlight w:val="yellow"/>
        </w:rPr>
        <w:t>[doplní účastník]</w:t>
      </w:r>
    </w:p>
    <w:p w14:paraId="58EFCA8E" w14:textId="77777777" w:rsidR="004932FD" w:rsidRPr="00312C88" w:rsidRDefault="00A018E1">
      <w:pPr>
        <w:pStyle w:val="Zkladntext"/>
        <w:spacing w:line="208" w:lineRule="exact"/>
        <w:ind w:left="1533"/>
        <w:rPr>
          <w:rFonts w:ascii="Arial" w:hAnsi="Arial" w:cs="Arial"/>
          <w:sz w:val="20"/>
          <w:szCs w:val="20"/>
        </w:rPr>
      </w:pPr>
      <w:r w:rsidRPr="00312C88">
        <w:rPr>
          <w:rFonts w:ascii="Arial" w:hAnsi="Arial" w:cs="Arial"/>
          <w:sz w:val="20"/>
          <w:szCs w:val="20"/>
        </w:rPr>
        <w:t>DIČ:</w:t>
      </w:r>
      <w:r w:rsidRPr="00312C88">
        <w:rPr>
          <w:rFonts w:ascii="Arial" w:hAnsi="Arial" w:cs="Arial"/>
          <w:spacing w:val="-1"/>
          <w:sz w:val="20"/>
          <w:szCs w:val="20"/>
        </w:rPr>
        <w:t xml:space="preserve"> </w:t>
      </w:r>
      <w:r w:rsidR="004B3E29" w:rsidRPr="004B3E29">
        <w:rPr>
          <w:rFonts w:ascii="Arial" w:hAnsi="Arial" w:cs="Arial"/>
          <w:sz w:val="20"/>
          <w:szCs w:val="20"/>
          <w:highlight w:val="yellow"/>
        </w:rPr>
        <w:t>[doplní účastník]</w:t>
      </w:r>
    </w:p>
    <w:p w14:paraId="023A9975" w14:textId="77777777" w:rsidR="00A6595C" w:rsidRPr="00312C88" w:rsidRDefault="00A018E1">
      <w:pPr>
        <w:pStyle w:val="Zkladntext"/>
        <w:ind w:left="1531" w:right="3010"/>
        <w:rPr>
          <w:rFonts w:ascii="Arial" w:hAnsi="Arial" w:cs="Arial"/>
          <w:b/>
          <w:sz w:val="20"/>
          <w:szCs w:val="20"/>
        </w:rPr>
      </w:pPr>
      <w:r w:rsidRPr="00312C88">
        <w:rPr>
          <w:rFonts w:ascii="Arial" w:hAnsi="Arial" w:cs="Arial"/>
          <w:sz w:val="20"/>
          <w:szCs w:val="20"/>
        </w:rPr>
        <w:t>bankovní</w:t>
      </w:r>
      <w:r w:rsidRPr="00312C88">
        <w:rPr>
          <w:rFonts w:ascii="Arial" w:hAnsi="Arial" w:cs="Arial"/>
          <w:spacing w:val="-5"/>
          <w:sz w:val="20"/>
          <w:szCs w:val="20"/>
        </w:rPr>
        <w:t xml:space="preserve"> </w:t>
      </w:r>
      <w:r w:rsidRPr="00312C88">
        <w:rPr>
          <w:rFonts w:ascii="Arial" w:hAnsi="Arial" w:cs="Arial"/>
          <w:sz w:val="20"/>
          <w:szCs w:val="20"/>
        </w:rPr>
        <w:t>spojení:</w:t>
      </w:r>
      <w:r w:rsidRPr="00312C88">
        <w:rPr>
          <w:rFonts w:ascii="Arial" w:hAnsi="Arial" w:cs="Arial"/>
          <w:spacing w:val="-4"/>
          <w:sz w:val="20"/>
          <w:szCs w:val="20"/>
        </w:rPr>
        <w:t xml:space="preserve"> </w:t>
      </w:r>
      <w:r w:rsidR="004B3E29" w:rsidRPr="004B3E29">
        <w:rPr>
          <w:rFonts w:ascii="Arial" w:hAnsi="Arial" w:cs="Arial"/>
          <w:sz w:val="20"/>
          <w:szCs w:val="20"/>
          <w:highlight w:val="yellow"/>
        </w:rPr>
        <w:t>[doplní účastník]</w:t>
      </w:r>
    </w:p>
    <w:p w14:paraId="1D1DD840" w14:textId="77777777" w:rsidR="004932FD" w:rsidRPr="00312C88" w:rsidRDefault="00A018E1">
      <w:pPr>
        <w:pStyle w:val="Zkladntext"/>
        <w:ind w:left="1531" w:right="3010"/>
        <w:rPr>
          <w:rFonts w:ascii="Arial" w:hAnsi="Arial" w:cs="Arial"/>
          <w:sz w:val="20"/>
          <w:szCs w:val="20"/>
        </w:rPr>
      </w:pPr>
      <w:r w:rsidRPr="00312C88">
        <w:rPr>
          <w:rFonts w:ascii="Arial" w:hAnsi="Arial" w:cs="Arial"/>
          <w:sz w:val="20"/>
          <w:szCs w:val="20"/>
        </w:rPr>
        <w:t xml:space="preserve">č. účtu: </w:t>
      </w:r>
      <w:r w:rsidR="004B3E29" w:rsidRPr="004B3E29">
        <w:rPr>
          <w:rFonts w:ascii="Arial" w:hAnsi="Arial" w:cs="Arial"/>
          <w:sz w:val="20"/>
          <w:szCs w:val="20"/>
          <w:highlight w:val="yellow"/>
        </w:rPr>
        <w:t>[doplní účastník]</w:t>
      </w:r>
    </w:p>
    <w:p w14:paraId="1CFDD251" w14:textId="77777777" w:rsidR="004932FD" w:rsidRPr="00312C88" w:rsidRDefault="00A018E1" w:rsidP="00A6595C">
      <w:pPr>
        <w:pStyle w:val="Zkladntext"/>
        <w:ind w:left="1531" w:right="2"/>
        <w:rPr>
          <w:rFonts w:ascii="Arial" w:hAnsi="Arial" w:cs="Arial"/>
          <w:sz w:val="20"/>
          <w:szCs w:val="20"/>
        </w:rPr>
      </w:pPr>
      <w:r w:rsidRPr="00312C88">
        <w:rPr>
          <w:rFonts w:ascii="Arial" w:hAnsi="Arial" w:cs="Arial"/>
          <w:sz w:val="20"/>
          <w:szCs w:val="20"/>
        </w:rPr>
        <w:t xml:space="preserve">osoby oprávněné k jednání ohledně </w:t>
      </w:r>
      <w:r w:rsidR="00A6595C" w:rsidRPr="00312C88">
        <w:rPr>
          <w:rFonts w:ascii="Arial" w:hAnsi="Arial" w:cs="Arial"/>
          <w:sz w:val="20"/>
          <w:szCs w:val="20"/>
        </w:rPr>
        <w:t>s</w:t>
      </w:r>
      <w:r w:rsidRPr="00312C88">
        <w:rPr>
          <w:rFonts w:ascii="Arial" w:hAnsi="Arial" w:cs="Arial"/>
          <w:sz w:val="20"/>
          <w:szCs w:val="20"/>
        </w:rPr>
        <w:t>mlouvy</w:t>
      </w:r>
    </w:p>
    <w:p w14:paraId="507A2758" w14:textId="77777777" w:rsidR="004932FD" w:rsidRPr="00312C88" w:rsidRDefault="00A018E1">
      <w:pPr>
        <w:pStyle w:val="Zkladntext"/>
        <w:tabs>
          <w:tab w:val="left" w:pos="2947"/>
        </w:tabs>
        <w:spacing w:before="1"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79444477" w14:textId="77777777" w:rsidR="00A6595C" w:rsidRPr="00312C88" w:rsidRDefault="00A018E1" w:rsidP="00A6595C">
      <w:pPr>
        <w:pStyle w:val="Zkladntext"/>
        <w:ind w:left="2947" w:right="2" w:firstLine="7"/>
        <w:rPr>
          <w:rFonts w:ascii="Arial" w:hAnsi="Arial" w:cs="Arial"/>
          <w:sz w:val="20"/>
          <w:szCs w:val="20"/>
        </w:rPr>
      </w:pPr>
      <w:r w:rsidRPr="00312C88">
        <w:rPr>
          <w:rFonts w:ascii="Arial" w:hAnsi="Arial" w:cs="Arial"/>
          <w:sz w:val="20"/>
          <w:szCs w:val="20"/>
        </w:rPr>
        <w:t xml:space="preserve">obchodních: </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4B037FD7" w14:textId="77777777" w:rsidR="004932FD" w:rsidRDefault="00A018E1" w:rsidP="00A6595C">
      <w:pPr>
        <w:pStyle w:val="Zkladntext"/>
        <w:ind w:left="2947" w:right="2" w:firstLine="7"/>
        <w:rPr>
          <w:rFonts w:ascii="Arial" w:hAnsi="Arial" w:cs="Arial"/>
          <w:b/>
          <w:sz w:val="20"/>
          <w:szCs w:val="20"/>
        </w:rPr>
      </w:pPr>
      <w:r w:rsidRPr="00312C88">
        <w:rPr>
          <w:rFonts w:ascii="Arial" w:hAnsi="Arial" w:cs="Arial"/>
          <w:sz w:val="20"/>
          <w:szCs w:val="20"/>
        </w:rPr>
        <w:t>technických:</w:t>
      </w:r>
      <w:r w:rsidRPr="00312C88">
        <w:rPr>
          <w:rFonts w:ascii="Arial" w:hAnsi="Arial" w:cs="Arial"/>
          <w:spacing w:val="1"/>
          <w:sz w:val="20"/>
          <w:szCs w:val="20"/>
        </w:rPr>
        <w:t xml:space="preserve"> </w:t>
      </w:r>
      <w:r w:rsidR="004B3E29">
        <w:rPr>
          <w:rFonts w:ascii="Arial" w:hAnsi="Arial" w:cs="Arial"/>
          <w:spacing w:val="1"/>
          <w:sz w:val="20"/>
          <w:szCs w:val="20"/>
        </w:rPr>
        <w:tab/>
      </w:r>
      <w:r w:rsidR="004B3E29" w:rsidRPr="004B3E29">
        <w:rPr>
          <w:rFonts w:ascii="Arial" w:hAnsi="Arial" w:cs="Arial"/>
          <w:sz w:val="20"/>
          <w:szCs w:val="20"/>
          <w:highlight w:val="yellow"/>
        </w:rPr>
        <w:t>[doplní účastník]</w:t>
      </w:r>
    </w:p>
    <w:p w14:paraId="604C49A0" w14:textId="77777777" w:rsidR="00025C64" w:rsidRPr="00312C88" w:rsidRDefault="00025C64" w:rsidP="00A6595C">
      <w:pPr>
        <w:pStyle w:val="Zkladntext"/>
        <w:ind w:left="2947" w:right="2" w:firstLine="7"/>
        <w:rPr>
          <w:rFonts w:ascii="Arial" w:hAnsi="Arial" w:cs="Arial"/>
          <w:sz w:val="20"/>
          <w:szCs w:val="20"/>
        </w:rPr>
      </w:pPr>
    </w:p>
    <w:p w14:paraId="69B155E4" w14:textId="77777777" w:rsidR="004932FD" w:rsidRPr="00312C88" w:rsidRDefault="00025C64" w:rsidP="00D347C6">
      <w:pPr>
        <w:pStyle w:val="Zkladntext"/>
        <w:ind w:left="0"/>
        <w:jc w:val="center"/>
        <w:rPr>
          <w:rFonts w:ascii="Arial" w:hAnsi="Arial" w:cs="Arial"/>
          <w:sz w:val="20"/>
          <w:szCs w:val="20"/>
        </w:rPr>
      </w:pPr>
      <w:r w:rsidRPr="00025C64">
        <w:rPr>
          <w:rFonts w:ascii="Arial" w:hAnsi="Arial" w:cs="Arial"/>
          <w:sz w:val="20"/>
          <w:szCs w:val="20"/>
        </w:rPr>
        <w:t xml:space="preserve">uzavírají níže uvedeného dne, měsíce a </w:t>
      </w:r>
      <w:r w:rsidRPr="009B7B42">
        <w:rPr>
          <w:rFonts w:ascii="Arial" w:hAnsi="Arial" w:cs="Arial"/>
          <w:sz w:val="20"/>
          <w:szCs w:val="20"/>
        </w:rPr>
        <w:t xml:space="preserve">roku podle § 2079 a násl. z. </w:t>
      </w:r>
      <w:proofErr w:type="gramStart"/>
      <w:r w:rsidRPr="009B7B42">
        <w:rPr>
          <w:rFonts w:ascii="Arial" w:hAnsi="Arial" w:cs="Arial"/>
          <w:sz w:val="20"/>
          <w:szCs w:val="20"/>
        </w:rPr>
        <w:t>č.</w:t>
      </w:r>
      <w:proofErr w:type="gramEnd"/>
      <w:r w:rsidRPr="009B7B42">
        <w:rPr>
          <w:rFonts w:ascii="Arial" w:hAnsi="Arial" w:cs="Arial"/>
          <w:sz w:val="20"/>
          <w:szCs w:val="20"/>
        </w:rPr>
        <w:t xml:space="preserve"> 89/2012 Sb.,</w:t>
      </w:r>
      <w:r w:rsidRPr="00025C64">
        <w:rPr>
          <w:rFonts w:ascii="Arial" w:hAnsi="Arial" w:cs="Arial"/>
          <w:sz w:val="20"/>
          <w:szCs w:val="20"/>
        </w:rPr>
        <w:t xml:space="preserve"> občanský zákoník</w:t>
      </w:r>
      <w:r w:rsidR="008D0928">
        <w:rPr>
          <w:rFonts w:ascii="Arial" w:hAnsi="Arial" w:cs="Arial"/>
          <w:sz w:val="20"/>
          <w:szCs w:val="20"/>
        </w:rPr>
        <w:t>,</w:t>
      </w:r>
      <w:r w:rsidRPr="00025C64">
        <w:rPr>
          <w:rFonts w:ascii="Arial" w:hAnsi="Arial" w:cs="Arial"/>
          <w:sz w:val="20"/>
          <w:szCs w:val="20"/>
        </w:rPr>
        <w:t xml:space="preserve"> v</w:t>
      </w:r>
      <w:r w:rsidR="00D26876">
        <w:rPr>
          <w:rFonts w:ascii="Arial" w:hAnsi="Arial" w:cs="Arial"/>
          <w:sz w:val="20"/>
          <w:szCs w:val="20"/>
        </w:rPr>
        <w:t>e</w:t>
      </w:r>
      <w:r w:rsidRPr="00025C64">
        <w:rPr>
          <w:rFonts w:ascii="Arial" w:hAnsi="Arial" w:cs="Arial"/>
          <w:sz w:val="20"/>
          <w:szCs w:val="20"/>
        </w:rPr>
        <w:t xml:space="preserve"> znění</w:t>
      </w:r>
      <w:r w:rsidR="00D26876">
        <w:rPr>
          <w:rFonts w:ascii="Arial" w:hAnsi="Arial" w:cs="Arial"/>
          <w:sz w:val="20"/>
          <w:szCs w:val="20"/>
        </w:rPr>
        <w:t xml:space="preserve"> pozdějších předpisů</w:t>
      </w:r>
      <w:r w:rsidRPr="00025C64">
        <w:rPr>
          <w:rFonts w:ascii="Arial" w:hAnsi="Arial" w:cs="Arial"/>
          <w:sz w:val="20"/>
          <w:szCs w:val="20"/>
        </w:rPr>
        <w:t xml:space="preserve"> tuto</w:t>
      </w:r>
    </w:p>
    <w:p w14:paraId="5338F2B4" w14:textId="77777777" w:rsidR="004932FD" w:rsidRPr="00312C88" w:rsidRDefault="004932FD">
      <w:pPr>
        <w:pStyle w:val="Zkladntext"/>
        <w:spacing w:before="48"/>
        <w:ind w:left="0"/>
        <w:rPr>
          <w:rFonts w:ascii="Arial" w:hAnsi="Arial" w:cs="Arial"/>
          <w:sz w:val="20"/>
          <w:szCs w:val="20"/>
        </w:rPr>
      </w:pPr>
    </w:p>
    <w:p w14:paraId="4AC3CC4A" w14:textId="77777777" w:rsidR="004932FD" w:rsidRDefault="00025C64">
      <w:pPr>
        <w:ind w:left="346" w:right="341"/>
        <w:jc w:val="center"/>
        <w:rPr>
          <w:rFonts w:ascii="Arial" w:hAnsi="Arial" w:cs="Arial"/>
          <w:b/>
          <w:spacing w:val="-4"/>
          <w:sz w:val="20"/>
          <w:szCs w:val="20"/>
        </w:rPr>
      </w:pPr>
      <w:r>
        <w:rPr>
          <w:rFonts w:ascii="Arial" w:hAnsi="Arial" w:cs="Arial"/>
          <w:b/>
          <w:sz w:val="20"/>
          <w:szCs w:val="20"/>
        </w:rPr>
        <w:t>kupní smlouvu</w:t>
      </w:r>
      <w:r w:rsidR="00A018E1" w:rsidRPr="00312C88">
        <w:rPr>
          <w:rFonts w:ascii="Arial" w:hAnsi="Arial" w:cs="Arial"/>
          <w:b/>
          <w:spacing w:val="-4"/>
          <w:sz w:val="20"/>
          <w:szCs w:val="20"/>
        </w:rPr>
        <w:t>:</w:t>
      </w:r>
    </w:p>
    <w:p w14:paraId="5481181C" w14:textId="77777777" w:rsidR="00D347C6" w:rsidRDefault="00D347C6">
      <w:pPr>
        <w:ind w:left="346" w:right="341"/>
        <w:jc w:val="center"/>
        <w:rPr>
          <w:rFonts w:ascii="Arial" w:hAnsi="Arial" w:cs="Arial"/>
          <w:b/>
          <w:spacing w:val="-4"/>
          <w:sz w:val="20"/>
          <w:szCs w:val="20"/>
        </w:rPr>
      </w:pPr>
    </w:p>
    <w:p w14:paraId="7786D338" w14:textId="628A13B4" w:rsidR="00025C64" w:rsidRDefault="00FC023F">
      <w:pPr>
        <w:ind w:left="346" w:right="341"/>
        <w:jc w:val="center"/>
        <w:rPr>
          <w:rFonts w:ascii="Arial" w:hAnsi="Arial" w:cs="Arial"/>
          <w:b/>
          <w:sz w:val="20"/>
          <w:szCs w:val="20"/>
        </w:rPr>
      </w:pPr>
      <w:r w:rsidRPr="00FE4E92">
        <w:rPr>
          <w:rFonts w:ascii="Arial" w:hAnsi="Arial" w:cs="Arial"/>
          <w:b/>
          <w:sz w:val="20"/>
          <w:szCs w:val="20"/>
        </w:rPr>
        <w:t xml:space="preserve">POBYTOVÁ ODLEHČOVACÍ SLUŽBA ZÁBŘEH – SUŠILOVA, </w:t>
      </w:r>
      <w:r w:rsidR="00C51001">
        <w:rPr>
          <w:rFonts w:ascii="Arial" w:hAnsi="Arial" w:cs="Arial"/>
          <w:b/>
          <w:sz w:val="20"/>
          <w:szCs w:val="20"/>
        </w:rPr>
        <w:t>Gastronomické vybavení</w:t>
      </w:r>
    </w:p>
    <w:p w14:paraId="0A61FE83" w14:textId="77777777" w:rsidR="00FE4E92" w:rsidRPr="00D347C6" w:rsidRDefault="00FE4E92" w:rsidP="00FE4E92">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t>Úvodní ustanovení</w:t>
      </w:r>
    </w:p>
    <w:p w14:paraId="6C6DA21B" w14:textId="77777777" w:rsidR="00FE4E92" w:rsidRPr="00FE4E92" w:rsidRDefault="00FE4E92" w:rsidP="00FE4E92">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prohlašuje, že má všechna podnikatelská oprávnění potřebná k realizaci této smlouvy.</w:t>
      </w:r>
    </w:p>
    <w:p w14:paraId="44F0E0B1" w14:textId="77777777" w:rsidR="00FE4E92" w:rsidRPr="00FE4E92" w:rsidRDefault="00FE4E92"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dále prohlašuje, že se detailně seznámil se všemi podklady k veřejné zakázce, s</w:t>
      </w:r>
      <w:r w:rsidR="00D5694C">
        <w:rPr>
          <w:rFonts w:ascii="Arial" w:hAnsi="Arial" w:cs="Arial"/>
          <w:sz w:val="20"/>
          <w:szCs w:val="20"/>
        </w:rPr>
        <w:t> </w:t>
      </w:r>
      <w:r w:rsidRPr="00FE4E92">
        <w:rPr>
          <w:rFonts w:ascii="Arial" w:hAnsi="Arial" w:cs="Arial"/>
          <w:sz w:val="20"/>
          <w:szCs w:val="20"/>
        </w:rPr>
        <w:t>rozsahem a povahou předmětu plnění této smlouvy, že jsou mu známy veškeré technické, kvalitativní a jiné</w:t>
      </w:r>
      <w:r w:rsidR="00080A20">
        <w:rPr>
          <w:rFonts w:ascii="Arial" w:hAnsi="Arial" w:cs="Arial"/>
          <w:sz w:val="20"/>
          <w:szCs w:val="20"/>
        </w:rPr>
        <w:t xml:space="preserve"> podmínky nezbytné pro realizaci</w:t>
      </w:r>
      <w:r w:rsidRPr="00FE4E92">
        <w:rPr>
          <w:rFonts w:ascii="Arial" w:hAnsi="Arial" w:cs="Arial"/>
          <w:sz w:val="20"/>
          <w:szCs w:val="20"/>
        </w:rPr>
        <w:t xml:space="preserve"> předmětu plnění této smlouvy</w:t>
      </w:r>
      <w:r w:rsidR="00080A20">
        <w:rPr>
          <w:rFonts w:ascii="Arial" w:hAnsi="Arial" w:cs="Arial"/>
          <w:sz w:val="20"/>
          <w:szCs w:val="20"/>
        </w:rPr>
        <w:t xml:space="preserve">. </w:t>
      </w:r>
      <w:r w:rsidR="00080A20" w:rsidRPr="00080A20">
        <w:rPr>
          <w:rFonts w:ascii="Arial" w:hAnsi="Arial" w:cs="Arial"/>
          <w:sz w:val="20"/>
          <w:szCs w:val="20"/>
        </w:rPr>
        <w:t>Prodávající dále prohlašuje, že se detailně seznámil se zadávací dokumentací veřejné zakázky, technickými specifikacemi, a že má dostatečné odborné a technické kapacity pro plnění smlouvy v požadovaném termínu a kvalitě</w:t>
      </w:r>
      <w:r w:rsidRPr="00FE4E92">
        <w:rPr>
          <w:rFonts w:ascii="Arial" w:hAnsi="Arial" w:cs="Arial"/>
          <w:sz w:val="20"/>
          <w:szCs w:val="20"/>
        </w:rPr>
        <w:t>.</w:t>
      </w:r>
    </w:p>
    <w:p w14:paraId="67E8BBF1" w14:textId="77777777" w:rsidR="00FE4E92" w:rsidRDefault="00D347C6"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D347C6">
        <w:rPr>
          <w:rFonts w:ascii="Arial" w:hAnsi="Arial" w:cs="Arial"/>
          <w:sz w:val="20"/>
          <w:szCs w:val="20"/>
        </w:rPr>
        <w:t>Tato smlouva je uzavřena na základě výsledk</w:t>
      </w:r>
      <w:r w:rsidR="00D5694C">
        <w:rPr>
          <w:rFonts w:ascii="Arial" w:hAnsi="Arial" w:cs="Arial"/>
          <w:sz w:val="20"/>
          <w:szCs w:val="20"/>
        </w:rPr>
        <w:t>u</w:t>
      </w:r>
      <w:r w:rsidRPr="00D347C6">
        <w:rPr>
          <w:rFonts w:ascii="Arial" w:hAnsi="Arial" w:cs="Arial"/>
          <w:sz w:val="20"/>
          <w:szCs w:val="20"/>
        </w:rPr>
        <w:t xml:space="preserve"> zadávacího řízení na veřejnou zakázku zadávanou </w:t>
      </w:r>
      <w:r w:rsidRPr="009B7B42">
        <w:rPr>
          <w:rFonts w:ascii="Arial" w:hAnsi="Arial" w:cs="Arial"/>
          <w:sz w:val="20"/>
          <w:szCs w:val="20"/>
        </w:rPr>
        <w:t xml:space="preserve">v nadlimitním režimu formou otevřeného řízení dle </w:t>
      </w:r>
      <w:r w:rsidR="00080A20" w:rsidRPr="009B7B42">
        <w:rPr>
          <w:rFonts w:ascii="Arial" w:hAnsi="Arial" w:cs="Arial"/>
          <w:sz w:val="20"/>
          <w:szCs w:val="20"/>
        </w:rPr>
        <w:t xml:space="preserve">§ 56 </w:t>
      </w:r>
      <w:r w:rsidRPr="009B7B42">
        <w:rPr>
          <w:rFonts w:ascii="Arial" w:hAnsi="Arial" w:cs="Arial"/>
          <w:sz w:val="20"/>
          <w:szCs w:val="20"/>
        </w:rPr>
        <w:t>zákona č. 134/2016 Sb.,</w:t>
      </w:r>
      <w:r>
        <w:rPr>
          <w:rFonts w:ascii="Arial" w:hAnsi="Arial" w:cs="Arial"/>
          <w:sz w:val="20"/>
          <w:szCs w:val="20"/>
        </w:rPr>
        <w:t xml:space="preserve"> o </w:t>
      </w:r>
      <w:r w:rsidRPr="00D347C6">
        <w:rPr>
          <w:rFonts w:ascii="Arial" w:hAnsi="Arial" w:cs="Arial"/>
          <w:sz w:val="20"/>
          <w:szCs w:val="20"/>
        </w:rPr>
        <w:t>zadávání veřejných zakázek, ve znění pozdějších právních</w:t>
      </w:r>
      <w:r>
        <w:rPr>
          <w:rFonts w:ascii="Arial" w:hAnsi="Arial" w:cs="Arial"/>
          <w:sz w:val="20"/>
          <w:szCs w:val="20"/>
        </w:rPr>
        <w:t xml:space="preserve"> předpisů (dále jen „zákon“). V </w:t>
      </w:r>
      <w:r w:rsidRPr="00D347C6">
        <w:rPr>
          <w:rFonts w:ascii="Arial" w:hAnsi="Arial" w:cs="Arial"/>
          <w:sz w:val="20"/>
          <w:szCs w:val="20"/>
        </w:rPr>
        <w:t>rámci uvedeného zadávacího řízení byla nabídka prodávajícího vybrána</w:t>
      </w:r>
      <w:r w:rsidR="00D5694C">
        <w:rPr>
          <w:rFonts w:ascii="Arial" w:hAnsi="Arial" w:cs="Arial"/>
          <w:sz w:val="20"/>
          <w:szCs w:val="20"/>
        </w:rPr>
        <w:t xml:space="preserve"> Radou města Zábřeh na XX. zasedání dne </w:t>
      </w:r>
      <w:r w:rsidR="00D26876">
        <w:rPr>
          <w:rFonts w:ascii="Arial" w:hAnsi="Arial" w:cs="Arial"/>
          <w:sz w:val="20"/>
          <w:szCs w:val="20"/>
        </w:rPr>
        <w:t>XX</w:t>
      </w:r>
      <w:r w:rsidR="00324FE2">
        <w:rPr>
          <w:rFonts w:ascii="Arial" w:hAnsi="Arial" w:cs="Arial"/>
          <w:sz w:val="20"/>
          <w:szCs w:val="20"/>
        </w:rPr>
        <w:t xml:space="preserve"> </w:t>
      </w:r>
      <w:r w:rsidRPr="00D347C6">
        <w:rPr>
          <w:rFonts w:ascii="Arial" w:hAnsi="Arial" w:cs="Arial"/>
          <w:sz w:val="20"/>
          <w:szCs w:val="20"/>
        </w:rPr>
        <w:t xml:space="preserve">usnesením </w:t>
      </w:r>
      <w:r w:rsidRPr="009B7B42">
        <w:rPr>
          <w:rFonts w:ascii="Arial" w:hAnsi="Arial" w:cs="Arial"/>
          <w:sz w:val="20"/>
          <w:szCs w:val="20"/>
        </w:rPr>
        <w:t>č. 25/RM/</w:t>
      </w:r>
      <w:proofErr w:type="spellStart"/>
      <w:r w:rsidRPr="009B7B42">
        <w:rPr>
          <w:rFonts w:ascii="Arial" w:hAnsi="Arial" w:cs="Arial"/>
          <w:sz w:val="20"/>
          <w:szCs w:val="20"/>
        </w:rPr>
        <w:t>xx</w:t>
      </w:r>
      <w:proofErr w:type="spellEnd"/>
      <w:r w:rsidRPr="009B7B42">
        <w:rPr>
          <w:rFonts w:ascii="Arial" w:hAnsi="Arial" w:cs="Arial"/>
          <w:sz w:val="20"/>
          <w:szCs w:val="20"/>
        </w:rPr>
        <w:t>/ORÚP/</w:t>
      </w:r>
      <w:proofErr w:type="spellStart"/>
      <w:r w:rsidRPr="009B7B42">
        <w:rPr>
          <w:rFonts w:ascii="Arial" w:hAnsi="Arial" w:cs="Arial"/>
          <w:sz w:val="20"/>
          <w:szCs w:val="20"/>
        </w:rPr>
        <w:t>xx</w:t>
      </w:r>
      <w:proofErr w:type="spellEnd"/>
      <w:r w:rsidR="00D5694C" w:rsidRPr="009B7B42">
        <w:rPr>
          <w:rFonts w:ascii="Arial" w:hAnsi="Arial" w:cs="Arial"/>
          <w:sz w:val="20"/>
          <w:szCs w:val="20"/>
        </w:rPr>
        <w:t xml:space="preserve"> jako</w:t>
      </w:r>
      <w:r w:rsidR="00D5694C" w:rsidRPr="00D347C6">
        <w:rPr>
          <w:rFonts w:ascii="Arial" w:hAnsi="Arial" w:cs="Arial"/>
          <w:sz w:val="20"/>
          <w:szCs w:val="20"/>
        </w:rPr>
        <w:t xml:space="preserve"> nejvýhodnější</w:t>
      </w:r>
      <w:r>
        <w:rPr>
          <w:rFonts w:ascii="Arial" w:hAnsi="Arial" w:cs="Arial"/>
          <w:sz w:val="20"/>
          <w:szCs w:val="20"/>
        </w:rPr>
        <w:t>.</w:t>
      </w:r>
    </w:p>
    <w:p w14:paraId="667EFDFD" w14:textId="519478AF" w:rsidR="00D347C6" w:rsidRDefault="00EC393F" w:rsidP="00080A20">
      <w:pPr>
        <w:pStyle w:val="Odstavecseseznamem"/>
        <w:numPr>
          <w:ilvl w:val="1"/>
          <w:numId w:val="1"/>
        </w:numPr>
        <w:spacing w:before="121"/>
        <w:jc w:val="both"/>
        <w:rPr>
          <w:rFonts w:ascii="Arial" w:hAnsi="Arial" w:cs="Arial"/>
          <w:sz w:val="20"/>
          <w:szCs w:val="20"/>
        </w:rPr>
      </w:pPr>
      <w:r>
        <w:rPr>
          <w:rFonts w:ascii="Arial" w:hAnsi="Arial" w:cs="Arial"/>
          <w:sz w:val="20"/>
          <w:szCs w:val="20"/>
        </w:rPr>
        <w:t>Prodávající</w:t>
      </w:r>
      <w:r w:rsidR="00ED1374" w:rsidRPr="00ED1374">
        <w:rPr>
          <w:rFonts w:ascii="Arial" w:hAnsi="Arial" w:cs="Arial"/>
          <w:sz w:val="20"/>
          <w:szCs w:val="20"/>
        </w:rPr>
        <w:t xml:space="preserve"> bere na vědomí, že </w:t>
      </w:r>
      <w:r w:rsidR="00660BB6">
        <w:rPr>
          <w:rFonts w:ascii="Arial" w:hAnsi="Arial" w:cs="Arial"/>
          <w:sz w:val="20"/>
          <w:szCs w:val="20"/>
        </w:rPr>
        <w:t>předmět smlouvy bude spolufinancován</w:t>
      </w:r>
      <w:r w:rsidR="00ED1374" w:rsidRPr="00ED1374">
        <w:rPr>
          <w:rFonts w:ascii="Arial" w:hAnsi="Arial" w:cs="Arial"/>
          <w:sz w:val="20"/>
          <w:szCs w:val="20"/>
        </w:rPr>
        <w:t xml:space="preserve"> prostřednictvím dotace poskytované</w:t>
      </w:r>
      <w:r w:rsidR="00ED1374">
        <w:rPr>
          <w:rFonts w:ascii="Arial" w:hAnsi="Arial" w:cs="Arial"/>
          <w:sz w:val="20"/>
          <w:szCs w:val="20"/>
        </w:rPr>
        <w:t xml:space="preserve"> Ministerstvem práce a sociálních věcí v rámci </w:t>
      </w:r>
      <w:r w:rsidR="00D347C6" w:rsidRPr="00312C88">
        <w:rPr>
          <w:rFonts w:ascii="Arial" w:hAnsi="Arial" w:cs="Arial"/>
          <w:sz w:val="20"/>
          <w:szCs w:val="20"/>
        </w:rPr>
        <w:t>Národního plánu obnovy</w:t>
      </w:r>
      <w:r w:rsidR="00ED1374">
        <w:rPr>
          <w:rFonts w:ascii="Arial" w:hAnsi="Arial" w:cs="Arial"/>
          <w:sz w:val="20"/>
          <w:szCs w:val="20"/>
        </w:rPr>
        <w:t xml:space="preserve">, </w:t>
      </w:r>
      <w:r w:rsidR="00D347C6" w:rsidRPr="00312C88">
        <w:rPr>
          <w:rFonts w:ascii="Arial" w:hAnsi="Arial" w:cs="Arial"/>
          <w:sz w:val="20"/>
          <w:szCs w:val="20"/>
        </w:rPr>
        <w:t xml:space="preserve">komponenty </w:t>
      </w:r>
      <w:r w:rsidR="00ED1374">
        <w:rPr>
          <w:rFonts w:ascii="Arial" w:hAnsi="Arial" w:cs="Arial"/>
          <w:sz w:val="20"/>
          <w:szCs w:val="20"/>
        </w:rPr>
        <w:t>3.3</w:t>
      </w:r>
      <w:r w:rsidR="00D347C6" w:rsidRPr="00312C88">
        <w:rPr>
          <w:rFonts w:ascii="Arial" w:hAnsi="Arial" w:cs="Arial"/>
          <w:sz w:val="20"/>
          <w:szCs w:val="20"/>
        </w:rPr>
        <w:t xml:space="preserve">, registrační </w:t>
      </w:r>
      <w:r w:rsidR="00D347C6" w:rsidRPr="009B7B42">
        <w:rPr>
          <w:rFonts w:ascii="Arial" w:hAnsi="Arial" w:cs="Arial"/>
          <w:sz w:val="20"/>
          <w:szCs w:val="20"/>
        </w:rPr>
        <w:t>číslo CZ.31.6.0/0.0/0.0/22_003/0007446</w:t>
      </w:r>
      <w:r w:rsidR="00080A20" w:rsidRPr="009B7B42">
        <w:rPr>
          <w:rFonts w:ascii="Arial" w:hAnsi="Arial" w:cs="Arial"/>
          <w:sz w:val="20"/>
          <w:szCs w:val="20"/>
        </w:rPr>
        <w:t xml:space="preserve"> a</w:t>
      </w:r>
      <w:r w:rsidR="00080A20" w:rsidRPr="00080A20">
        <w:rPr>
          <w:rFonts w:ascii="Arial" w:hAnsi="Arial" w:cs="Arial"/>
          <w:sz w:val="20"/>
          <w:szCs w:val="20"/>
        </w:rPr>
        <w:t xml:space="preserve"> zavazuje se respektovat veškeré požadavky poskytovatele dotace týkající se publicitních</w:t>
      </w:r>
      <w:r w:rsidR="00080A20">
        <w:rPr>
          <w:rFonts w:ascii="Arial" w:hAnsi="Arial" w:cs="Arial"/>
          <w:sz w:val="20"/>
          <w:szCs w:val="20"/>
        </w:rPr>
        <w:t xml:space="preserve"> a</w:t>
      </w:r>
      <w:r w:rsidR="00D26876">
        <w:rPr>
          <w:rFonts w:ascii="Arial" w:hAnsi="Arial" w:cs="Arial"/>
          <w:sz w:val="20"/>
          <w:szCs w:val="20"/>
        </w:rPr>
        <w:t> </w:t>
      </w:r>
      <w:r w:rsidR="00080A20">
        <w:rPr>
          <w:rFonts w:ascii="Arial" w:hAnsi="Arial" w:cs="Arial"/>
          <w:sz w:val="20"/>
          <w:szCs w:val="20"/>
        </w:rPr>
        <w:t>administrativních povinností</w:t>
      </w:r>
      <w:r w:rsidR="00D347C6" w:rsidRPr="00312C88">
        <w:rPr>
          <w:rFonts w:ascii="Arial" w:hAnsi="Arial" w:cs="Arial"/>
          <w:sz w:val="20"/>
          <w:szCs w:val="20"/>
        </w:rPr>
        <w:t>.</w:t>
      </w:r>
    </w:p>
    <w:p w14:paraId="42CCBFD2" w14:textId="77777777" w:rsidR="00343717" w:rsidRPr="00D347C6" w:rsidRDefault="00343717" w:rsidP="00343717">
      <w:pPr>
        <w:pStyle w:val="Odstavecseseznamem"/>
        <w:spacing w:before="121"/>
        <w:ind w:firstLine="0"/>
        <w:jc w:val="both"/>
        <w:rPr>
          <w:rFonts w:ascii="Arial" w:hAnsi="Arial" w:cs="Arial"/>
          <w:sz w:val="20"/>
          <w:szCs w:val="20"/>
        </w:rPr>
      </w:pPr>
    </w:p>
    <w:p w14:paraId="30E2D343" w14:textId="0AAD0222" w:rsidR="004932FD" w:rsidRPr="00D347C6" w:rsidRDefault="00A018E1" w:rsidP="00D347C6">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lastRenderedPageBreak/>
        <w:t>Předmět</w:t>
      </w:r>
      <w:r w:rsidRPr="00D347C6">
        <w:rPr>
          <w:rFonts w:ascii="Arial" w:hAnsi="Arial" w:cs="Arial"/>
          <w:spacing w:val="-5"/>
          <w:sz w:val="22"/>
          <w:u w:val="none"/>
        </w:rPr>
        <w:t xml:space="preserve"> </w:t>
      </w:r>
      <w:r w:rsidR="00343717">
        <w:rPr>
          <w:rFonts w:ascii="Arial" w:hAnsi="Arial" w:cs="Arial"/>
          <w:sz w:val="22"/>
          <w:u w:val="none"/>
        </w:rPr>
        <w:t>smlouvy</w:t>
      </w:r>
    </w:p>
    <w:p w14:paraId="08CF90F4"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Předmětem této smlouvy je dodávka a montáž vybavení </w:t>
      </w:r>
      <w:r>
        <w:rPr>
          <w:rFonts w:ascii="Arial" w:hAnsi="Arial" w:cs="Arial"/>
          <w:sz w:val="20"/>
          <w:szCs w:val="20"/>
        </w:rPr>
        <w:t>Pobytové odlehčovací služby Zábřeh, Sušilova</w:t>
      </w:r>
      <w:r w:rsidRPr="00FC023F">
        <w:rPr>
          <w:rFonts w:ascii="Arial" w:hAnsi="Arial" w:cs="Arial"/>
          <w:sz w:val="20"/>
          <w:szCs w:val="20"/>
        </w:rPr>
        <w:t>, (dále též jen „</w:t>
      </w:r>
      <w:r>
        <w:rPr>
          <w:rFonts w:ascii="Arial" w:hAnsi="Arial" w:cs="Arial"/>
          <w:sz w:val="20"/>
          <w:szCs w:val="20"/>
        </w:rPr>
        <w:t>Pobytová odlehčovací služba</w:t>
      </w:r>
      <w:r w:rsidRPr="00FC023F">
        <w:rPr>
          <w:rFonts w:ascii="Arial" w:hAnsi="Arial" w:cs="Arial"/>
          <w:sz w:val="20"/>
          <w:szCs w:val="20"/>
        </w:rPr>
        <w:t xml:space="preserve">“), která je v plném rozsahu specifikována: </w:t>
      </w:r>
    </w:p>
    <w:p w14:paraId="1DF88B6D" w14:textId="64C48022"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zadávací dokumentací, včetně jejích příloh;</w:t>
      </w:r>
    </w:p>
    <w:p w14:paraId="6309A392" w14:textId="57C0C4DB"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nabídkou prodávajícího</w:t>
      </w:r>
      <w:r>
        <w:rPr>
          <w:rFonts w:ascii="Arial" w:hAnsi="Arial" w:cs="Arial"/>
          <w:sz w:val="20"/>
          <w:szCs w:val="20"/>
        </w:rPr>
        <w:t>;</w:t>
      </w:r>
    </w:p>
    <w:p w14:paraId="03D5031E" w14:textId="77777777"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touto smlouvou a </w:t>
      </w:r>
      <w:r w:rsidRPr="009B7B42">
        <w:rPr>
          <w:rFonts w:ascii="Arial" w:hAnsi="Arial" w:cs="Arial"/>
          <w:sz w:val="20"/>
          <w:szCs w:val="20"/>
        </w:rPr>
        <w:t>jejími přílohami č. 1 (technické podmínky) a č. 2 (položkový rozpočet), které jsou její</w:t>
      </w:r>
      <w:r w:rsidRPr="00FC023F">
        <w:rPr>
          <w:rFonts w:ascii="Arial" w:hAnsi="Arial" w:cs="Arial"/>
          <w:sz w:val="20"/>
          <w:szCs w:val="20"/>
        </w:rPr>
        <w:t xml:space="preserve"> nedílnou součástí </w:t>
      </w:r>
    </w:p>
    <w:p w14:paraId="1DE538AB" w14:textId="77777777" w:rsidR="00FC023F" w:rsidRPr="00FC023F" w:rsidRDefault="00FC023F" w:rsidP="00A9547B">
      <w:pPr>
        <w:pStyle w:val="Odstavecseseznamem"/>
        <w:tabs>
          <w:tab w:val="left" w:pos="792"/>
          <w:tab w:val="left" w:pos="794"/>
        </w:tabs>
        <w:spacing w:before="121"/>
        <w:ind w:right="104" w:firstLine="0"/>
        <w:jc w:val="both"/>
        <w:rPr>
          <w:rFonts w:ascii="Arial" w:hAnsi="Arial" w:cs="Arial"/>
          <w:sz w:val="20"/>
          <w:szCs w:val="20"/>
        </w:rPr>
      </w:pPr>
      <w:r w:rsidRPr="00FC023F">
        <w:rPr>
          <w:rFonts w:ascii="Arial" w:hAnsi="Arial" w:cs="Arial"/>
          <w:sz w:val="20"/>
          <w:szCs w:val="20"/>
        </w:rPr>
        <w:t>(dále jen „předmět koupě“).</w:t>
      </w:r>
    </w:p>
    <w:p w14:paraId="7DBBB662" w14:textId="77777777" w:rsidR="00014841" w:rsidRPr="00961A62" w:rsidRDefault="00014841" w:rsidP="00A9547B">
      <w:pPr>
        <w:pStyle w:val="Odstavecseseznamem"/>
        <w:numPr>
          <w:ilvl w:val="1"/>
          <w:numId w:val="1"/>
        </w:numPr>
        <w:tabs>
          <w:tab w:val="left" w:pos="793"/>
        </w:tabs>
        <w:spacing w:before="120"/>
        <w:ind w:left="793"/>
        <w:jc w:val="both"/>
        <w:rPr>
          <w:rFonts w:ascii="Arial" w:hAnsi="Arial" w:cs="Arial"/>
          <w:sz w:val="20"/>
          <w:szCs w:val="20"/>
        </w:rPr>
      </w:pPr>
      <w:r w:rsidRPr="00961A62">
        <w:rPr>
          <w:rFonts w:ascii="Arial" w:hAnsi="Arial" w:cs="Arial"/>
          <w:sz w:val="20"/>
          <w:szCs w:val="20"/>
        </w:rPr>
        <w:t>Součástí</w:t>
      </w:r>
      <w:r w:rsidRPr="00961A62">
        <w:rPr>
          <w:rFonts w:ascii="Arial" w:hAnsi="Arial" w:cs="Arial"/>
          <w:spacing w:val="-1"/>
          <w:sz w:val="20"/>
          <w:szCs w:val="20"/>
        </w:rPr>
        <w:t xml:space="preserve"> </w:t>
      </w:r>
      <w:r w:rsidR="00B01D97">
        <w:rPr>
          <w:rFonts w:ascii="Arial" w:hAnsi="Arial" w:cs="Arial"/>
          <w:sz w:val="20"/>
          <w:szCs w:val="20"/>
        </w:rPr>
        <w:t>plnění</w:t>
      </w:r>
      <w:r w:rsidRPr="00961A62">
        <w:rPr>
          <w:rFonts w:ascii="Arial" w:hAnsi="Arial" w:cs="Arial"/>
          <w:sz w:val="20"/>
          <w:szCs w:val="20"/>
        </w:rPr>
        <w:t xml:space="preserve"> podle</w:t>
      </w:r>
      <w:r w:rsidRPr="00961A62">
        <w:rPr>
          <w:rFonts w:ascii="Arial" w:hAnsi="Arial" w:cs="Arial"/>
          <w:spacing w:val="-1"/>
          <w:sz w:val="20"/>
          <w:szCs w:val="20"/>
        </w:rPr>
        <w:t xml:space="preserve"> </w:t>
      </w:r>
      <w:r w:rsidRPr="00961A62">
        <w:rPr>
          <w:rFonts w:ascii="Arial" w:hAnsi="Arial" w:cs="Arial"/>
          <w:sz w:val="20"/>
          <w:szCs w:val="20"/>
        </w:rPr>
        <w:t>této</w:t>
      </w:r>
      <w:r w:rsidRPr="00961A62">
        <w:rPr>
          <w:rFonts w:ascii="Arial" w:hAnsi="Arial" w:cs="Arial"/>
          <w:spacing w:val="-1"/>
          <w:sz w:val="20"/>
          <w:szCs w:val="20"/>
        </w:rPr>
        <w:t xml:space="preserve"> </w:t>
      </w:r>
      <w:r w:rsidRPr="00961A62">
        <w:rPr>
          <w:rFonts w:ascii="Arial" w:hAnsi="Arial" w:cs="Arial"/>
          <w:sz w:val="20"/>
          <w:szCs w:val="20"/>
        </w:rPr>
        <w:t>smlouvy</w:t>
      </w:r>
      <w:r w:rsidRPr="00961A62">
        <w:rPr>
          <w:rFonts w:ascii="Arial" w:hAnsi="Arial" w:cs="Arial"/>
          <w:spacing w:val="-1"/>
          <w:sz w:val="20"/>
          <w:szCs w:val="20"/>
        </w:rPr>
        <w:t xml:space="preserve"> </w:t>
      </w:r>
      <w:r w:rsidRPr="00961A62">
        <w:rPr>
          <w:rFonts w:ascii="Arial" w:hAnsi="Arial" w:cs="Arial"/>
          <w:spacing w:val="-5"/>
          <w:sz w:val="20"/>
          <w:szCs w:val="20"/>
        </w:rPr>
        <w:t>je</w:t>
      </w:r>
      <w:r w:rsidR="00B01D97">
        <w:rPr>
          <w:rFonts w:ascii="Arial" w:hAnsi="Arial" w:cs="Arial"/>
          <w:spacing w:val="-5"/>
          <w:sz w:val="20"/>
          <w:szCs w:val="20"/>
        </w:rPr>
        <w:t xml:space="preserve"> rovněž</w:t>
      </w:r>
      <w:r w:rsidRPr="00961A62">
        <w:rPr>
          <w:rFonts w:ascii="Arial" w:hAnsi="Arial" w:cs="Arial"/>
          <w:spacing w:val="-5"/>
          <w:sz w:val="20"/>
          <w:szCs w:val="20"/>
        </w:rPr>
        <w:t>:</w:t>
      </w:r>
    </w:p>
    <w:p w14:paraId="2550CBA2"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dodání předmětu koupě do místa plnění; </w:t>
      </w:r>
    </w:p>
    <w:p w14:paraId="27A0CD69"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montáž, instalace, uvedení do provozu včetně ověření jeho funkčnosti, provedení všech provozních testů, ověření deklarovaných technických parametrů; </w:t>
      </w:r>
    </w:p>
    <w:p w14:paraId="5EF4FA87" w14:textId="0E286040" w:rsidR="00961A62" w:rsidRPr="009B7B42" w:rsidRDefault="00A9547B" w:rsidP="00324FE2">
      <w:pPr>
        <w:pStyle w:val="Odstavecseseznamem"/>
        <w:numPr>
          <w:ilvl w:val="2"/>
          <w:numId w:val="1"/>
        </w:numPr>
        <w:tabs>
          <w:tab w:val="left" w:pos="1418"/>
        </w:tabs>
        <w:spacing w:before="121"/>
        <w:jc w:val="both"/>
        <w:rPr>
          <w:rFonts w:ascii="Arial" w:hAnsi="Arial" w:cs="Arial"/>
          <w:sz w:val="20"/>
          <w:szCs w:val="20"/>
        </w:rPr>
      </w:pPr>
      <w:r w:rsidRPr="00A9547B">
        <w:rPr>
          <w:rFonts w:ascii="Arial" w:hAnsi="Arial" w:cs="Arial"/>
          <w:sz w:val="20"/>
          <w:szCs w:val="20"/>
        </w:rPr>
        <w:t>instruktáž (zaškolení) osob určených kupujícím k obsluze předmětu koupě</w:t>
      </w:r>
      <w:r w:rsidR="00324FE2">
        <w:rPr>
          <w:rFonts w:ascii="Arial" w:hAnsi="Arial" w:cs="Arial"/>
          <w:sz w:val="20"/>
          <w:szCs w:val="20"/>
        </w:rPr>
        <w:t xml:space="preserve"> </w:t>
      </w:r>
      <w:r w:rsidR="00324FE2" w:rsidRPr="00324FE2">
        <w:rPr>
          <w:rFonts w:ascii="Arial" w:hAnsi="Arial" w:cs="Arial"/>
          <w:sz w:val="20"/>
          <w:szCs w:val="20"/>
        </w:rPr>
        <w:t>v místě plnění</w:t>
      </w:r>
      <w:r w:rsidRPr="009B7B42">
        <w:rPr>
          <w:rFonts w:ascii="Arial" w:hAnsi="Arial" w:cs="Arial"/>
          <w:sz w:val="20"/>
          <w:szCs w:val="20"/>
        </w:rPr>
        <w:t>, včetně vystavení písemného protokolu o</w:t>
      </w:r>
      <w:r w:rsidR="00961A62" w:rsidRPr="009B7B42">
        <w:rPr>
          <w:rFonts w:ascii="Arial" w:hAnsi="Arial" w:cs="Arial"/>
          <w:sz w:val="20"/>
          <w:szCs w:val="20"/>
        </w:rPr>
        <w:t xml:space="preserve"> proškolení; </w:t>
      </w:r>
    </w:p>
    <w:p w14:paraId="773BEE86" w14:textId="77777777" w:rsidR="00961A62" w:rsidRPr="009B7B4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B7B42">
        <w:rPr>
          <w:rFonts w:ascii="Arial" w:hAnsi="Arial" w:cs="Arial"/>
          <w:sz w:val="20"/>
          <w:szCs w:val="20"/>
        </w:rPr>
        <w:t xml:space="preserve">připojení a propojení komponentů dle požadavků kupujícího; </w:t>
      </w:r>
    </w:p>
    <w:p w14:paraId="513A7095" w14:textId="77777777" w:rsidR="00961A62" w:rsidRPr="00961A62" w:rsidRDefault="00961A62" w:rsidP="002D41A8">
      <w:pPr>
        <w:pStyle w:val="Odstavecseseznamem"/>
        <w:numPr>
          <w:ilvl w:val="2"/>
          <w:numId w:val="1"/>
        </w:numPr>
        <w:tabs>
          <w:tab w:val="left" w:pos="1418"/>
        </w:tabs>
        <w:spacing w:before="121"/>
        <w:jc w:val="both"/>
        <w:rPr>
          <w:rFonts w:ascii="Arial" w:hAnsi="Arial" w:cs="Arial"/>
          <w:sz w:val="20"/>
          <w:szCs w:val="20"/>
        </w:rPr>
      </w:pPr>
      <w:r w:rsidRPr="009B7B42">
        <w:rPr>
          <w:rFonts w:ascii="Arial" w:hAnsi="Arial" w:cs="Arial"/>
          <w:sz w:val="20"/>
          <w:szCs w:val="20"/>
        </w:rPr>
        <w:t>dodání dokladů, které jsou potřebné pro používání předmětu koupě</w:t>
      </w:r>
      <w:r w:rsidR="002D41A8" w:rsidRPr="009B7B42">
        <w:rPr>
          <w:rFonts w:ascii="Arial" w:hAnsi="Arial" w:cs="Arial"/>
          <w:sz w:val="20"/>
          <w:szCs w:val="20"/>
        </w:rPr>
        <w:t xml:space="preserve"> včetně všech dokumentů nezbytných pro užívání a údržbu</w:t>
      </w:r>
      <w:r w:rsidRPr="009B7B42">
        <w:rPr>
          <w:rFonts w:ascii="Arial" w:hAnsi="Arial" w:cs="Arial"/>
          <w:sz w:val="20"/>
          <w:szCs w:val="20"/>
        </w:rPr>
        <w:t>, jako např. návod k použití a údržbě v</w:t>
      </w:r>
      <w:r w:rsidR="00D26876" w:rsidRPr="009B7B42">
        <w:rPr>
          <w:rFonts w:ascii="Arial" w:hAnsi="Arial" w:cs="Arial"/>
          <w:sz w:val="20"/>
          <w:szCs w:val="20"/>
        </w:rPr>
        <w:t> </w:t>
      </w:r>
      <w:r w:rsidRPr="009B7B42">
        <w:rPr>
          <w:rFonts w:ascii="Arial" w:hAnsi="Arial" w:cs="Arial"/>
          <w:sz w:val="20"/>
          <w:szCs w:val="20"/>
        </w:rPr>
        <w:t>českém jazyce, příslušné certifikáty osvědčující, že každý dodávaný komponent je vyroben v souladu s platnými bezpečnostními normami, prohlášení o shodě dle zákona č. 22/1997 Sb., ve znění pozdějších právních</w:t>
      </w:r>
      <w:r w:rsidRPr="00961A62">
        <w:rPr>
          <w:rFonts w:ascii="Arial" w:hAnsi="Arial" w:cs="Arial"/>
          <w:sz w:val="20"/>
          <w:szCs w:val="20"/>
        </w:rPr>
        <w:t xml:space="preserve"> předpisů a ČSN (vše v českém jazyce); </w:t>
      </w:r>
    </w:p>
    <w:p w14:paraId="49FDDF2B"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záručních listů v českém jazyce;</w:t>
      </w:r>
    </w:p>
    <w:p w14:paraId="2B6742B3"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katalogu náhradních dílů předmětu koupě v tištěné i elektronické podobě;</w:t>
      </w:r>
    </w:p>
    <w:p w14:paraId="33768AD8"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servisní knížky a originální servisní dokumentace, včetně předání adres a</w:t>
      </w:r>
      <w:r w:rsidR="002D0F99">
        <w:rPr>
          <w:rFonts w:ascii="Arial" w:hAnsi="Arial" w:cs="Arial"/>
          <w:sz w:val="20"/>
          <w:szCs w:val="20"/>
        </w:rPr>
        <w:t> </w:t>
      </w:r>
      <w:r w:rsidRPr="00961A62">
        <w:rPr>
          <w:rFonts w:ascii="Arial" w:hAnsi="Arial" w:cs="Arial"/>
          <w:sz w:val="20"/>
          <w:szCs w:val="20"/>
        </w:rPr>
        <w:t>telefonních čísel servisních míst a pokynů k intervalům a rozsahu stanovených kontrol mezi servisními prohlídkami;</w:t>
      </w:r>
    </w:p>
    <w:p w14:paraId="65B954B0"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likvidace obalového materiálu, v němž byl předmět koupě dodán; </w:t>
      </w:r>
    </w:p>
    <w:p w14:paraId="4D1B37EF" w14:textId="15BBA104" w:rsidR="00EA4DA7" w:rsidRPr="009B7B42" w:rsidRDefault="00B01D97" w:rsidP="009B7B42">
      <w:pPr>
        <w:pStyle w:val="Odstavecseseznamem"/>
        <w:numPr>
          <w:ilvl w:val="2"/>
          <w:numId w:val="1"/>
        </w:numPr>
        <w:tabs>
          <w:tab w:val="left" w:pos="1418"/>
        </w:tabs>
        <w:spacing w:before="121"/>
        <w:jc w:val="both"/>
        <w:rPr>
          <w:rFonts w:ascii="Arial" w:hAnsi="Arial" w:cs="Arial"/>
          <w:sz w:val="20"/>
          <w:szCs w:val="20"/>
        </w:rPr>
      </w:pPr>
      <w:r>
        <w:rPr>
          <w:rFonts w:ascii="Arial" w:hAnsi="Arial" w:cs="Arial"/>
          <w:sz w:val="20"/>
          <w:szCs w:val="20"/>
        </w:rPr>
        <w:t>poskytování servisní podpory a technického poradenství ze strany prodávajícího po celou</w:t>
      </w:r>
      <w:r w:rsidR="002D41A8">
        <w:rPr>
          <w:rFonts w:ascii="Arial" w:hAnsi="Arial" w:cs="Arial"/>
          <w:sz w:val="20"/>
          <w:szCs w:val="20"/>
        </w:rPr>
        <w:t xml:space="preserve"> dobu trvání záruční </w:t>
      </w:r>
      <w:r w:rsidR="007E0918">
        <w:rPr>
          <w:rFonts w:ascii="Arial" w:hAnsi="Arial" w:cs="Arial"/>
          <w:sz w:val="20"/>
          <w:szCs w:val="20"/>
        </w:rPr>
        <w:t>doby</w:t>
      </w:r>
      <w:r w:rsidR="00EA4DA7" w:rsidRPr="009B7B42">
        <w:rPr>
          <w:rFonts w:ascii="Arial" w:hAnsi="Arial" w:cs="Arial"/>
          <w:sz w:val="20"/>
          <w:szCs w:val="20"/>
        </w:rPr>
        <w:t>;</w:t>
      </w:r>
    </w:p>
    <w:p w14:paraId="283DB985" w14:textId="77777777" w:rsidR="00B01D97" w:rsidRDefault="00B01D97" w:rsidP="00B01D97">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uvedení všech povrchů dotčených realizovanými pracemi a dodávkami do původního stavu, úklid místa plnění;</w:t>
      </w:r>
    </w:p>
    <w:p w14:paraId="6302FA28" w14:textId="77777777" w:rsidR="00961A62" w:rsidRPr="00A9547B"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A9547B">
        <w:rPr>
          <w:rFonts w:ascii="Arial" w:hAnsi="Arial" w:cs="Arial"/>
          <w:sz w:val="20"/>
          <w:szCs w:val="20"/>
        </w:rPr>
        <w:t xml:space="preserve">podepsání předávacího protokolu postupem </w:t>
      </w:r>
      <w:r w:rsidRPr="008427B1">
        <w:rPr>
          <w:rFonts w:ascii="Arial" w:hAnsi="Arial" w:cs="Arial"/>
          <w:sz w:val="20"/>
          <w:szCs w:val="20"/>
        </w:rPr>
        <w:t xml:space="preserve">dle </w:t>
      </w:r>
      <w:r w:rsidR="009D17DD" w:rsidRPr="008427B1">
        <w:rPr>
          <w:rFonts w:ascii="Arial" w:hAnsi="Arial" w:cs="Arial"/>
          <w:sz w:val="20"/>
          <w:szCs w:val="20"/>
        </w:rPr>
        <w:t>čl. 5 bod</w:t>
      </w:r>
      <w:r w:rsidR="00A9547B" w:rsidRPr="008427B1">
        <w:rPr>
          <w:rFonts w:ascii="Arial" w:hAnsi="Arial" w:cs="Arial"/>
          <w:sz w:val="20"/>
          <w:szCs w:val="20"/>
        </w:rPr>
        <w:t xml:space="preserve"> 5.5 této</w:t>
      </w:r>
      <w:r w:rsidR="00A9547B" w:rsidRPr="00A9547B">
        <w:rPr>
          <w:rFonts w:ascii="Arial" w:hAnsi="Arial" w:cs="Arial"/>
          <w:sz w:val="20"/>
          <w:szCs w:val="20"/>
        </w:rPr>
        <w:t xml:space="preserve"> smlouvy. </w:t>
      </w:r>
    </w:p>
    <w:p w14:paraId="0443BE61" w14:textId="77777777" w:rsidR="00961A62" w:rsidRDefault="00961A62" w:rsidP="00A9547B">
      <w:pPr>
        <w:pStyle w:val="Odstavecseseznamem"/>
        <w:tabs>
          <w:tab w:val="left" w:pos="1418"/>
        </w:tabs>
        <w:ind w:left="1418" w:firstLine="0"/>
        <w:jc w:val="both"/>
        <w:rPr>
          <w:rFonts w:ascii="Arial" w:hAnsi="Arial" w:cs="Arial"/>
          <w:sz w:val="20"/>
          <w:szCs w:val="20"/>
          <w:highlight w:val="cyan"/>
        </w:rPr>
      </w:pPr>
    </w:p>
    <w:p w14:paraId="35EB4DA8" w14:textId="57BCF14C" w:rsidR="00FC023F" w:rsidRDefault="00FC023F"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touto smlouvou zavazuje odevzdat kupujícímu předmět koupě a umožnit mu nabýt vlastnické právo k předmětu koupě a kupující se podpisem této smlouvy zavazuje předmět koupě převzít a zaplatit prodávajícímu níže uvedenou kupní cenu. Součástí řádného předání předmětu koupě prodávajícím kupujícímu jsou dále </w:t>
      </w:r>
      <w:r w:rsidR="00EC393F">
        <w:rPr>
          <w:rFonts w:ascii="Arial" w:hAnsi="Arial" w:cs="Arial"/>
          <w:sz w:val="20"/>
          <w:szCs w:val="20"/>
        </w:rPr>
        <w:t xml:space="preserve">činnosti </w:t>
      </w:r>
      <w:r w:rsidR="00EC393F" w:rsidRPr="008427B1">
        <w:rPr>
          <w:rFonts w:ascii="Arial" w:hAnsi="Arial" w:cs="Arial"/>
          <w:sz w:val="20"/>
          <w:szCs w:val="20"/>
        </w:rPr>
        <w:t>uvedené v čl. 5</w:t>
      </w:r>
      <w:r w:rsidR="000910B9">
        <w:rPr>
          <w:rFonts w:ascii="Arial" w:hAnsi="Arial" w:cs="Arial"/>
          <w:sz w:val="20"/>
          <w:szCs w:val="20"/>
        </w:rPr>
        <w:t xml:space="preserve"> této smlouvy</w:t>
      </w:r>
      <w:r w:rsidRPr="008427B1">
        <w:rPr>
          <w:rFonts w:ascii="Arial" w:hAnsi="Arial" w:cs="Arial"/>
          <w:sz w:val="20"/>
          <w:szCs w:val="20"/>
        </w:rPr>
        <w:t>.</w:t>
      </w:r>
    </w:p>
    <w:p w14:paraId="1F0EE546" w14:textId="77777777" w:rsidR="00722C24" w:rsidRPr="00FC023F" w:rsidRDefault="00722C24"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Vlastnické právo k předmětu koupě </w:t>
      </w:r>
      <w:r w:rsidR="005E0626">
        <w:rPr>
          <w:rFonts w:ascii="Arial" w:hAnsi="Arial" w:cs="Arial"/>
          <w:sz w:val="20"/>
          <w:szCs w:val="20"/>
        </w:rPr>
        <w:t xml:space="preserve">nabývá </w:t>
      </w:r>
      <w:r>
        <w:rPr>
          <w:rFonts w:ascii="Arial" w:hAnsi="Arial" w:cs="Arial"/>
          <w:sz w:val="20"/>
          <w:szCs w:val="20"/>
        </w:rPr>
        <w:t>kupující okamžikem</w:t>
      </w:r>
      <w:r w:rsidR="005E0626">
        <w:rPr>
          <w:rFonts w:ascii="Arial" w:hAnsi="Arial" w:cs="Arial"/>
          <w:sz w:val="20"/>
          <w:szCs w:val="20"/>
        </w:rPr>
        <w:t xml:space="preserve"> jeho převzetí od prodávajícího.</w:t>
      </w:r>
    </w:p>
    <w:p w14:paraId="197E6D99"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zavazuje dodat předmět koupě originální, nový, nerepasovaný a nepoužitý. Prodávající se zavazuje dodat kupujícímu předmět koupě s odbornou péčí, v kvalitě, jež bude v souladu s touto smlouvou, příslušnými platnými právními předpisy a technickými, kvalitativními či jinými normami, a to jak v České republice, tak i v zemi výrobce. </w:t>
      </w:r>
    </w:p>
    <w:p w14:paraId="223F3EC8" w14:textId="77777777" w:rsidR="00FC023F" w:rsidRPr="00EC393F" w:rsidRDefault="00FC023F" w:rsidP="002D41A8">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Prodávající prohlašuje, že předmět koupě či doklady, se k</w:t>
      </w:r>
      <w:r w:rsidR="002D41A8">
        <w:rPr>
          <w:rFonts w:ascii="Arial" w:hAnsi="Arial" w:cs="Arial"/>
          <w:sz w:val="20"/>
          <w:szCs w:val="20"/>
        </w:rPr>
        <w:t>terými bude předmět koupě dodán</w:t>
      </w:r>
      <w:r w:rsidRPr="00FC023F">
        <w:rPr>
          <w:rFonts w:ascii="Arial" w:hAnsi="Arial" w:cs="Arial"/>
          <w:sz w:val="20"/>
          <w:szCs w:val="20"/>
        </w:rPr>
        <w:t>, nebude porušovat ani nebude mít za následek porušení jakéhokoliv práva duševního vlastnictví či jiného práva třetích osob.</w:t>
      </w:r>
      <w:r w:rsidR="002D41A8">
        <w:rPr>
          <w:rFonts w:ascii="Arial" w:hAnsi="Arial" w:cs="Arial"/>
          <w:sz w:val="20"/>
          <w:szCs w:val="20"/>
        </w:rPr>
        <w:t xml:space="preserve"> </w:t>
      </w:r>
      <w:r w:rsidR="002D41A8" w:rsidRPr="002D41A8">
        <w:rPr>
          <w:rFonts w:ascii="Arial" w:hAnsi="Arial" w:cs="Arial"/>
          <w:sz w:val="20"/>
          <w:szCs w:val="20"/>
        </w:rPr>
        <w:t>V případě porušení tohoto ustanovení odpovídá prodávající kupujícímu za veškerou újmu, která mu z toho vznikne, včetně nároků uplatněných třetími osobami.</w:t>
      </w:r>
    </w:p>
    <w:p w14:paraId="6F583AF9" w14:textId="77777777" w:rsidR="004932FD" w:rsidRPr="00312C88" w:rsidRDefault="00EC393F">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lastRenderedPageBreak/>
        <w:t xml:space="preserve">Kupující se zavazuje předmět </w:t>
      </w:r>
      <w:r w:rsidR="00A018E1" w:rsidRPr="00312C88">
        <w:rPr>
          <w:rFonts w:ascii="Arial" w:hAnsi="Arial" w:cs="Arial"/>
          <w:sz w:val="20"/>
          <w:szCs w:val="20"/>
        </w:rPr>
        <w:t>podle této smlouvy převzít a zaplatit</w:t>
      </w:r>
      <w:r w:rsidR="009A2A8E" w:rsidRPr="00312C88">
        <w:rPr>
          <w:rFonts w:ascii="Arial" w:hAnsi="Arial" w:cs="Arial"/>
          <w:sz w:val="20"/>
          <w:szCs w:val="20"/>
        </w:rPr>
        <w:t xml:space="preserve"> za </w:t>
      </w:r>
      <w:r w:rsidR="00A018E1" w:rsidRPr="00312C88">
        <w:rPr>
          <w:rFonts w:ascii="Arial" w:hAnsi="Arial" w:cs="Arial"/>
          <w:sz w:val="20"/>
          <w:szCs w:val="20"/>
        </w:rPr>
        <w:t>jeho provedení sjednanou cenu.</w:t>
      </w:r>
    </w:p>
    <w:p w14:paraId="26DB44C4" w14:textId="7F3AA14A" w:rsidR="00433FEF" w:rsidRDefault="002D41A8" w:rsidP="002D41A8">
      <w:pPr>
        <w:pStyle w:val="Odstavecseseznamem"/>
        <w:numPr>
          <w:ilvl w:val="1"/>
          <w:numId w:val="1"/>
        </w:numPr>
        <w:spacing w:before="120"/>
        <w:jc w:val="both"/>
        <w:rPr>
          <w:rFonts w:ascii="Arial" w:hAnsi="Arial" w:cs="Arial"/>
          <w:sz w:val="20"/>
          <w:szCs w:val="20"/>
        </w:rPr>
      </w:pPr>
      <w:r>
        <w:rPr>
          <w:rFonts w:ascii="Arial" w:hAnsi="Arial" w:cs="Arial"/>
          <w:sz w:val="20"/>
          <w:szCs w:val="20"/>
        </w:rPr>
        <w:t>P</w:t>
      </w:r>
      <w:r w:rsidRPr="002D41A8">
        <w:rPr>
          <w:rFonts w:ascii="Arial" w:hAnsi="Arial" w:cs="Arial"/>
          <w:sz w:val="20"/>
          <w:szCs w:val="20"/>
        </w:rPr>
        <w:t>rodávající se zavazuje rovněž provést veškeré práce, dodat veškeré komponenty a</w:t>
      </w:r>
      <w:r w:rsidR="00B90D95">
        <w:rPr>
          <w:rFonts w:ascii="Arial" w:hAnsi="Arial" w:cs="Arial"/>
          <w:sz w:val="20"/>
          <w:szCs w:val="20"/>
        </w:rPr>
        <w:t> </w:t>
      </w:r>
      <w:r w:rsidRPr="002D41A8">
        <w:rPr>
          <w:rFonts w:ascii="Arial" w:hAnsi="Arial" w:cs="Arial"/>
          <w:sz w:val="20"/>
          <w:szCs w:val="20"/>
        </w:rPr>
        <w:t>poskytnout služby, které nejsou výslovně uvedeny v této smlouvě, avšak jsou nezbytné k</w:t>
      </w:r>
      <w:r w:rsidR="00B90D95">
        <w:rPr>
          <w:rFonts w:ascii="Arial" w:hAnsi="Arial" w:cs="Arial"/>
          <w:sz w:val="20"/>
          <w:szCs w:val="20"/>
        </w:rPr>
        <w:t> </w:t>
      </w:r>
      <w:r w:rsidRPr="002D41A8">
        <w:rPr>
          <w:rFonts w:ascii="Arial" w:hAnsi="Arial" w:cs="Arial"/>
          <w:sz w:val="20"/>
          <w:szCs w:val="20"/>
        </w:rPr>
        <w:t>dosažení plné funkčnosti předmětu koupě, jako kdyby byly ve smlouvě výslovně uvedeny</w:t>
      </w:r>
      <w:r w:rsidR="003B35B2" w:rsidRPr="00312C88">
        <w:rPr>
          <w:rFonts w:ascii="Arial" w:hAnsi="Arial" w:cs="Arial"/>
          <w:sz w:val="20"/>
          <w:szCs w:val="20"/>
        </w:rPr>
        <w:t>.</w:t>
      </w:r>
    </w:p>
    <w:p w14:paraId="074AA03A" w14:textId="03275EAC" w:rsidR="006A7879" w:rsidRPr="00FC023F" w:rsidRDefault="006A7879" w:rsidP="006A7879">
      <w:pPr>
        <w:pStyle w:val="Odstavecseseznamem"/>
        <w:numPr>
          <w:ilvl w:val="1"/>
          <w:numId w:val="1"/>
        </w:numPr>
        <w:spacing w:before="120"/>
        <w:jc w:val="both"/>
        <w:rPr>
          <w:rFonts w:ascii="Arial" w:hAnsi="Arial" w:cs="Arial"/>
          <w:sz w:val="20"/>
          <w:szCs w:val="20"/>
        </w:rPr>
      </w:pPr>
      <w:r w:rsidRPr="006A7879">
        <w:rPr>
          <w:rFonts w:ascii="Arial" w:hAnsi="Arial" w:cs="Arial"/>
          <w:sz w:val="20"/>
          <w:szCs w:val="20"/>
        </w:rPr>
        <w:t>Prodávající bere na vědomí, že instalace předmětu koupě bude probíhat v součinnosti se zhotovitelem stavebních prací a případně dalšími dotčenými dodavateli (např. výrobcem kuchyně). Zavazuje se k nezbytné spolupráci a koordinaci instalačních prací v návaznosti na průběh výstavby. Umístění předmětu koupě bude provedeno v souladu s projektovou dokumentací.</w:t>
      </w:r>
    </w:p>
    <w:p w14:paraId="44E9D2AB" w14:textId="77777777" w:rsidR="004932FD" w:rsidRPr="00312C88" w:rsidRDefault="004932FD">
      <w:pPr>
        <w:pStyle w:val="Zkladntext"/>
        <w:ind w:left="0"/>
        <w:rPr>
          <w:rFonts w:ascii="Arial" w:hAnsi="Arial" w:cs="Arial"/>
          <w:sz w:val="20"/>
          <w:szCs w:val="20"/>
        </w:rPr>
      </w:pPr>
    </w:p>
    <w:p w14:paraId="5943BE30" w14:textId="77777777" w:rsidR="00394BC9" w:rsidRPr="00394BC9" w:rsidRDefault="00394BC9" w:rsidP="00394BC9">
      <w:pPr>
        <w:pStyle w:val="Nadpis1"/>
        <w:numPr>
          <w:ilvl w:val="0"/>
          <w:numId w:val="1"/>
        </w:numPr>
        <w:tabs>
          <w:tab w:val="left" w:pos="471"/>
        </w:tabs>
        <w:ind w:left="471" w:hanging="356"/>
        <w:jc w:val="center"/>
        <w:rPr>
          <w:rFonts w:ascii="Arial" w:hAnsi="Arial" w:cs="Arial"/>
          <w:sz w:val="22"/>
          <w:u w:val="none"/>
        </w:rPr>
      </w:pPr>
      <w:r w:rsidRPr="00394BC9">
        <w:rPr>
          <w:rFonts w:ascii="Arial" w:hAnsi="Arial" w:cs="Arial"/>
          <w:sz w:val="22"/>
          <w:u w:val="none"/>
        </w:rPr>
        <w:t>Cena za předmět koupě</w:t>
      </w:r>
    </w:p>
    <w:p w14:paraId="16E43000" w14:textId="77777777" w:rsidR="004B3E29" w:rsidRPr="004B3E29" w:rsidRDefault="004B3E29" w:rsidP="004B3E29">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 xml:space="preserve">Cena za předmět koupě je sjednána dohodou smluvních stran na základě oceněného položkového </w:t>
      </w:r>
      <w:r w:rsidRPr="006A7879">
        <w:rPr>
          <w:rFonts w:ascii="Arial" w:hAnsi="Arial" w:cs="Arial"/>
          <w:sz w:val="20"/>
          <w:szCs w:val="20"/>
        </w:rPr>
        <w:t>rozpočtu (příloha č. 2 této smlouvy) a činí</w:t>
      </w:r>
      <w:r w:rsidRPr="004B3E29">
        <w:rPr>
          <w:rFonts w:ascii="Arial" w:hAnsi="Arial" w:cs="Arial"/>
          <w:sz w:val="20"/>
          <w:szCs w:val="20"/>
        </w:rPr>
        <w:t xml:space="preserve"> celkem za celý předmět koupě:</w:t>
      </w:r>
    </w:p>
    <w:p w14:paraId="4B122D71"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b/>
          <w:sz w:val="20"/>
          <w:szCs w:val="20"/>
        </w:rPr>
        <w:t>Cena bez DPH</w:t>
      </w:r>
      <w:r w:rsidRPr="004B3E29">
        <w:rPr>
          <w:rFonts w:ascii="Arial" w:hAnsi="Arial" w:cs="Arial"/>
          <w:sz w:val="20"/>
          <w:szCs w:val="20"/>
        </w:rPr>
        <w:t xml:space="preserve"> </w:t>
      </w:r>
      <w:r w:rsidRPr="004B3E29">
        <w:rPr>
          <w:rFonts w:ascii="Arial" w:hAnsi="Arial" w:cs="Arial"/>
          <w:sz w:val="20"/>
          <w:szCs w:val="20"/>
          <w:highlight w:val="yellow"/>
        </w:rPr>
        <w:t>[doplní účastník]</w:t>
      </w:r>
      <w:r w:rsidRPr="004B3E29">
        <w:rPr>
          <w:rFonts w:ascii="Arial" w:hAnsi="Arial" w:cs="Arial"/>
          <w:sz w:val="20"/>
          <w:szCs w:val="20"/>
        </w:rPr>
        <w:t xml:space="preserve"> Kč </w:t>
      </w:r>
    </w:p>
    <w:p w14:paraId="13661FCB"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sz w:val="20"/>
          <w:szCs w:val="20"/>
        </w:rPr>
        <w:t xml:space="preserve"> (slovy: </w:t>
      </w:r>
      <w:r w:rsidRPr="004B3E29">
        <w:rPr>
          <w:rFonts w:ascii="Arial" w:hAnsi="Arial" w:cs="Arial"/>
          <w:sz w:val="20"/>
          <w:szCs w:val="20"/>
          <w:highlight w:val="yellow"/>
        </w:rPr>
        <w:t>[doplní účastník]</w:t>
      </w:r>
      <w:r>
        <w:rPr>
          <w:rFonts w:ascii="Arial" w:hAnsi="Arial" w:cs="Arial"/>
          <w:sz w:val="20"/>
          <w:szCs w:val="20"/>
        </w:rPr>
        <w:t xml:space="preserve"> korun českých) bez DPH</w:t>
      </w:r>
    </w:p>
    <w:p w14:paraId="4FDE7D1F" w14:textId="77777777" w:rsidR="004B3E29" w:rsidRDefault="004B3E29" w:rsidP="00C0031F">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K ceně za dílo bude připočtena DPH v sazbě platné ke dni vystavení daňového dokladu.</w:t>
      </w:r>
    </w:p>
    <w:p w14:paraId="2572E7F4" w14:textId="77777777" w:rsidR="00C0031F" w:rsidRPr="00C0031F" w:rsidRDefault="00C0031F" w:rsidP="00C0031F">
      <w:pPr>
        <w:pStyle w:val="Odstavecseseznamem"/>
        <w:numPr>
          <w:ilvl w:val="1"/>
          <w:numId w:val="1"/>
        </w:numPr>
        <w:spacing w:before="121"/>
        <w:ind w:left="793"/>
        <w:jc w:val="both"/>
        <w:rPr>
          <w:rFonts w:ascii="Arial" w:hAnsi="Arial" w:cs="Arial"/>
          <w:sz w:val="20"/>
          <w:szCs w:val="20"/>
        </w:rPr>
      </w:pPr>
      <w:r w:rsidRPr="00C0031F">
        <w:rPr>
          <w:rFonts w:ascii="Arial" w:hAnsi="Arial" w:cs="Arial"/>
          <w:sz w:val="20"/>
          <w:szCs w:val="20"/>
        </w:rPr>
        <w:t>Prodávající jako plátce DPH připočítává k ceně předmětu koupě příslušnou</w:t>
      </w:r>
      <w:r w:rsidR="00F15F64">
        <w:rPr>
          <w:rFonts w:ascii="Arial" w:hAnsi="Arial" w:cs="Arial"/>
          <w:sz w:val="20"/>
          <w:szCs w:val="20"/>
        </w:rPr>
        <w:t xml:space="preserve"> částku daně z přidané hodnoty.</w:t>
      </w:r>
    </w:p>
    <w:p w14:paraId="44393F60" w14:textId="77777777" w:rsidR="00C0031F" w:rsidRPr="00C0031F" w:rsidRDefault="00C0031F" w:rsidP="00D7677D">
      <w:pPr>
        <w:pStyle w:val="Odstavecseseznamem"/>
        <w:numPr>
          <w:ilvl w:val="1"/>
          <w:numId w:val="1"/>
        </w:numPr>
        <w:spacing w:before="121"/>
        <w:jc w:val="both"/>
        <w:rPr>
          <w:rFonts w:ascii="Arial" w:hAnsi="Arial" w:cs="Arial"/>
          <w:sz w:val="20"/>
          <w:szCs w:val="20"/>
        </w:rPr>
      </w:pPr>
      <w:r w:rsidRPr="00C0031F">
        <w:rPr>
          <w:rFonts w:ascii="Arial" w:hAnsi="Arial" w:cs="Arial"/>
          <w:sz w:val="20"/>
          <w:szCs w:val="20"/>
        </w:rPr>
        <w:t>Výše uvedená cena je maximální a konečná</w:t>
      </w:r>
      <w:r w:rsidR="00D7677D" w:rsidRPr="00D7677D">
        <w:t xml:space="preserve"> </w:t>
      </w:r>
      <w:r w:rsidR="00D7677D" w:rsidRPr="00D7677D">
        <w:rPr>
          <w:rFonts w:ascii="Arial" w:hAnsi="Arial" w:cs="Arial"/>
          <w:sz w:val="20"/>
          <w:szCs w:val="20"/>
        </w:rPr>
        <w:t>a je platná po celou dobu trvání této smlouvy. Cena zahrnuje veškeré náklady prodávajícího, včetně nákladů na dopravu, montáž, školení, pojištění, správní poplatky, balné a náklady související se spl</w:t>
      </w:r>
      <w:r w:rsidR="00D7677D">
        <w:rPr>
          <w:rFonts w:ascii="Arial" w:hAnsi="Arial" w:cs="Arial"/>
          <w:sz w:val="20"/>
          <w:szCs w:val="20"/>
        </w:rPr>
        <w:t>něním požadavků vyplývajících z </w:t>
      </w:r>
      <w:r w:rsidR="00D7677D" w:rsidRPr="00D7677D">
        <w:rPr>
          <w:rFonts w:ascii="Arial" w:hAnsi="Arial" w:cs="Arial"/>
          <w:sz w:val="20"/>
          <w:szCs w:val="20"/>
        </w:rPr>
        <w:t>veřejné zakázky</w:t>
      </w:r>
      <w:r w:rsidR="00F15F64" w:rsidRPr="00F15F64">
        <w:rPr>
          <w:rFonts w:ascii="Arial" w:hAnsi="Arial" w:cs="Arial"/>
          <w:sz w:val="20"/>
          <w:szCs w:val="20"/>
        </w:rPr>
        <w:t>.</w:t>
      </w:r>
    </w:p>
    <w:p w14:paraId="63412781" w14:textId="77777777" w:rsidR="00C0031F" w:rsidRDefault="00C0031F" w:rsidP="00394BC9">
      <w:pPr>
        <w:pStyle w:val="Nadpis1"/>
        <w:tabs>
          <w:tab w:val="left" w:pos="471"/>
        </w:tabs>
        <w:ind w:left="794" w:firstLine="0"/>
        <w:rPr>
          <w:rFonts w:ascii="Arial" w:hAnsi="Arial" w:cs="Arial"/>
          <w:u w:val="none"/>
        </w:rPr>
      </w:pPr>
    </w:p>
    <w:p w14:paraId="559573B4" w14:textId="77777777" w:rsidR="00C0031F" w:rsidRPr="00C0031F" w:rsidRDefault="00C0031F" w:rsidP="00C0031F">
      <w:pPr>
        <w:pStyle w:val="Nadpis1"/>
        <w:numPr>
          <w:ilvl w:val="0"/>
          <w:numId w:val="1"/>
        </w:numPr>
        <w:tabs>
          <w:tab w:val="left" w:pos="471"/>
        </w:tabs>
        <w:ind w:left="471" w:hanging="356"/>
        <w:jc w:val="center"/>
        <w:rPr>
          <w:rFonts w:ascii="Arial" w:hAnsi="Arial" w:cs="Arial"/>
          <w:sz w:val="24"/>
          <w:u w:val="none"/>
        </w:rPr>
      </w:pPr>
      <w:r w:rsidRPr="00C0031F">
        <w:rPr>
          <w:rFonts w:ascii="Arial" w:hAnsi="Arial" w:cs="Arial"/>
          <w:sz w:val="22"/>
          <w:u w:val="none"/>
        </w:rPr>
        <w:t>Platební podmínky</w:t>
      </w:r>
    </w:p>
    <w:p w14:paraId="6184932F" w14:textId="77777777" w:rsidR="00ED0FC0" w:rsidRPr="006A7879" w:rsidRDefault="00ED0FC0" w:rsidP="009778EB">
      <w:pPr>
        <w:pStyle w:val="Nadpis1"/>
        <w:numPr>
          <w:ilvl w:val="1"/>
          <w:numId w:val="1"/>
        </w:numPr>
        <w:tabs>
          <w:tab w:val="left" w:pos="851"/>
        </w:tabs>
        <w:spacing w:before="121"/>
        <w:jc w:val="both"/>
        <w:rPr>
          <w:rFonts w:ascii="Arial" w:hAnsi="Arial" w:cs="Arial"/>
          <w:b w:val="0"/>
          <w:u w:val="none"/>
        </w:rPr>
      </w:pPr>
      <w:r w:rsidRPr="00ED0FC0">
        <w:rPr>
          <w:rFonts w:ascii="Arial" w:hAnsi="Arial" w:cs="Arial"/>
          <w:b w:val="0"/>
          <w:u w:val="none"/>
        </w:rPr>
        <w:t>Kupující se zavazuje uhra</w:t>
      </w:r>
      <w:r w:rsidR="009778EB">
        <w:rPr>
          <w:rFonts w:ascii="Arial" w:hAnsi="Arial" w:cs="Arial"/>
          <w:b w:val="0"/>
          <w:u w:val="none"/>
        </w:rPr>
        <w:t xml:space="preserve">dit kupní cenu na základě jedné faktury </w:t>
      </w:r>
      <w:r w:rsidR="009778EB" w:rsidRPr="009778EB">
        <w:rPr>
          <w:rFonts w:ascii="Arial" w:hAnsi="Arial" w:cs="Arial"/>
          <w:b w:val="0"/>
          <w:u w:val="none"/>
        </w:rPr>
        <w:t>vystavené po předání</w:t>
      </w:r>
      <w:r w:rsidR="00B90D95">
        <w:rPr>
          <w:rFonts w:ascii="Arial" w:hAnsi="Arial" w:cs="Arial"/>
          <w:b w:val="0"/>
          <w:u w:val="none"/>
        </w:rPr>
        <w:t xml:space="preserve"> a</w:t>
      </w:r>
      <w:r w:rsidR="0092039D">
        <w:rPr>
          <w:rFonts w:ascii="Arial" w:hAnsi="Arial" w:cs="Arial"/>
          <w:b w:val="0"/>
          <w:u w:val="none"/>
        </w:rPr>
        <w:t> </w:t>
      </w:r>
      <w:r w:rsidR="00B90D95">
        <w:rPr>
          <w:rFonts w:ascii="Arial" w:hAnsi="Arial" w:cs="Arial"/>
          <w:b w:val="0"/>
          <w:u w:val="none"/>
        </w:rPr>
        <w:t xml:space="preserve">převzetí předmětu </w:t>
      </w:r>
      <w:r w:rsidR="00B90D95" w:rsidRPr="006A7879">
        <w:rPr>
          <w:rFonts w:ascii="Arial" w:hAnsi="Arial" w:cs="Arial"/>
          <w:b w:val="0"/>
          <w:u w:val="none"/>
        </w:rPr>
        <w:t xml:space="preserve">koupě </w:t>
      </w:r>
      <w:r w:rsidR="009778EB" w:rsidRPr="006A7879">
        <w:rPr>
          <w:rFonts w:ascii="Arial" w:hAnsi="Arial" w:cs="Arial"/>
          <w:b w:val="0"/>
          <w:u w:val="none"/>
        </w:rPr>
        <w:t>dle čl. 5 této smlouvy.</w:t>
      </w:r>
    </w:p>
    <w:p w14:paraId="360F6743" w14:textId="77777777" w:rsidR="00ED0FC0" w:rsidRPr="006A7879" w:rsidRDefault="00ED0FC0" w:rsidP="0006508F">
      <w:pPr>
        <w:pStyle w:val="Nadpis1"/>
        <w:numPr>
          <w:ilvl w:val="1"/>
          <w:numId w:val="1"/>
        </w:numPr>
        <w:spacing w:before="121"/>
        <w:jc w:val="both"/>
        <w:rPr>
          <w:rFonts w:ascii="Arial" w:hAnsi="Arial" w:cs="Arial"/>
          <w:b w:val="0"/>
          <w:u w:val="none"/>
        </w:rPr>
      </w:pPr>
      <w:r w:rsidRPr="006A7879">
        <w:rPr>
          <w:rFonts w:ascii="Arial" w:hAnsi="Arial" w:cs="Arial"/>
          <w:b w:val="0"/>
          <w:u w:val="none"/>
        </w:rPr>
        <w:t xml:space="preserve">Faktura musí mít náležitosti daňového dokladu dle obecně závazných právních předpisů. Přílohou faktury bude předávací protokol podepsaný příslušnými osobami postupem </w:t>
      </w:r>
      <w:r w:rsidR="00A9547B" w:rsidRPr="006A7879">
        <w:rPr>
          <w:rFonts w:ascii="Arial" w:hAnsi="Arial" w:cs="Arial"/>
          <w:b w:val="0"/>
          <w:u w:val="none"/>
        </w:rPr>
        <w:t xml:space="preserve">dle čl. 5 </w:t>
      </w:r>
      <w:r w:rsidR="009D17DD" w:rsidRPr="006A7879">
        <w:rPr>
          <w:rFonts w:ascii="Arial" w:hAnsi="Arial" w:cs="Arial"/>
          <w:b w:val="0"/>
          <w:u w:val="none"/>
        </w:rPr>
        <w:t>bodu</w:t>
      </w:r>
      <w:r w:rsidR="00A9547B" w:rsidRPr="006A7879">
        <w:rPr>
          <w:rFonts w:ascii="Arial" w:hAnsi="Arial" w:cs="Arial"/>
          <w:b w:val="0"/>
          <w:u w:val="none"/>
        </w:rPr>
        <w:t xml:space="preserve"> 5.5</w:t>
      </w:r>
      <w:r w:rsidRPr="006A7879">
        <w:rPr>
          <w:rFonts w:ascii="Arial" w:hAnsi="Arial" w:cs="Arial"/>
          <w:b w:val="0"/>
          <w:u w:val="none"/>
        </w:rPr>
        <w:t xml:space="preserve"> této smlouvy. </w:t>
      </w:r>
      <w:r w:rsidR="0006508F" w:rsidRPr="006A7879">
        <w:rPr>
          <w:rFonts w:ascii="Arial" w:hAnsi="Arial" w:cs="Arial"/>
          <w:b w:val="0"/>
          <w:u w:val="none"/>
        </w:rPr>
        <w:t>Faktur</w:t>
      </w:r>
      <w:r w:rsidR="00B90D95" w:rsidRPr="006A7879">
        <w:rPr>
          <w:rFonts w:ascii="Arial" w:hAnsi="Arial" w:cs="Arial"/>
          <w:b w:val="0"/>
          <w:u w:val="none"/>
        </w:rPr>
        <w:t>a</w:t>
      </w:r>
      <w:r w:rsidR="0006508F" w:rsidRPr="006A7879">
        <w:rPr>
          <w:rFonts w:ascii="Arial" w:hAnsi="Arial" w:cs="Arial"/>
          <w:b w:val="0"/>
          <w:u w:val="none"/>
        </w:rPr>
        <w:t xml:space="preserve"> musí být prokazatelně doručen</w:t>
      </w:r>
      <w:r w:rsidR="00B90D95" w:rsidRPr="006A7879">
        <w:rPr>
          <w:rFonts w:ascii="Arial" w:hAnsi="Arial" w:cs="Arial"/>
          <w:b w:val="0"/>
          <w:u w:val="none"/>
        </w:rPr>
        <w:t>a</w:t>
      </w:r>
      <w:r w:rsidR="0006508F" w:rsidRPr="006A7879">
        <w:rPr>
          <w:rFonts w:ascii="Arial" w:hAnsi="Arial" w:cs="Arial"/>
          <w:b w:val="0"/>
          <w:u w:val="none"/>
        </w:rPr>
        <w:t xml:space="preserve"> objednateli osobně nebo do datové schránky.</w:t>
      </w:r>
    </w:p>
    <w:p w14:paraId="07F9527B" w14:textId="77777777" w:rsidR="00ED0FC0" w:rsidRP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V případě, že faktura nebude obsahovat veškeré zákonné a smluvně požadované náležitosti, nebo bude obsahovat chybné údaje, je kupující oprávněn ji ve lhůtě splatnosti vrátit prodávajícímu k doplnění nebo opravě. Lhůta splatnosti začne běžet znovu ode dne doručení opraveného daňového dokladu. Do doby doručení takové opravené faktury není kupující v</w:t>
      </w:r>
      <w:r w:rsidR="00B90D95">
        <w:rPr>
          <w:rFonts w:ascii="Arial" w:hAnsi="Arial" w:cs="Arial"/>
          <w:b w:val="0"/>
          <w:u w:val="none"/>
        </w:rPr>
        <w:t> </w:t>
      </w:r>
      <w:r w:rsidRPr="009778EB">
        <w:rPr>
          <w:rFonts w:ascii="Arial" w:hAnsi="Arial" w:cs="Arial"/>
          <w:b w:val="0"/>
          <w:u w:val="none"/>
        </w:rPr>
        <w:t>prodlení s úhradou.</w:t>
      </w:r>
    </w:p>
    <w:p w14:paraId="02DDE3B2" w14:textId="77777777" w:rsid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Dojde-li po uzavření smlouvy ke změně účtu prodávajícího, který je zveřejněn v registru plátců DPH vedeném správou daně, je prodávající povinen o této změně neprodleně informovat kupujícího. Kupující není povinen hradit pla</w:t>
      </w:r>
      <w:r>
        <w:rPr>
          <w:rFonts w:ascii="Arial" w:hAnsi="Arial" w:cs="Arial"/>
          <w:b w:val="0"/>
          <w:u w:val="none"/>
        </w:rPr>
        <w:t>tbu na jiný než zveřejněný účet</w:t>
      </w:r>
      <w:r w:rsidR="00ED0FC0" w:rsidRPr="00ED0FC0">
        <w:rPr>
          <w:rFonts w:ascii="Arial" w:hAnsi="Arial" w:cs="Arial"/>
          <w:b w:val="0"/>
          <w:u w:val="none"/>
        </w:rPr>
        <w:t>.</w:t>
      </w:r>
    </w:p>
    <w:p w14:paraId="1574E12F" w14:textId="77777777" w:rsidR="00ED0FC0" w:rsidRDefault="00ED0FC0" w:rsidP="00ED0FC0">
      <w:pPr>
        <w:pStyle w:val="Nadpis1"/>
        <w:numPr>
          <w:ilvl w:val="1"/>
          <w:numId w:val="1"/>
        </w:numPr>
        <w:tabs>
          <w:tab w:val="left" w:pos="851"/>
        </w:tabs>
        <w:spacing w:before="121"/>
        <w:ind w:left="793"/>
        <w:jc w:val="both"/>
        <w:rPr>
          <w:rFonts w:ascii="Arial" w:hAnsi="Arial" w:cs="Arial"/>
          <w:b w:val="0"/>
          <w:u w:val="none"/>
        </w:rPr>
      </w:pPr>
      <w:r>
        <w:rPr>
          <w:rFonts w:ascii="Arial" w:hAnsi="Arial" w:cs="Arial"/>
          <w:b w:val="0"/>
          <w:u w:val="none"/>
        </w:rPr>
        <w:t xml:space="preserve">Prodávajícímu nebudou poskytovány zálohy. </w:t>
      </w:r>
    </w:p>
    <w:p w14:paraId="3FEF806C" w14:textId="77777777" w:rsidR="00701588" w:rsidRDefault="00ED0FC0" w:rsidP="00701588">
      <w:pPr>
        <w:pStyle w:val="Nadpis1"/>
        <w:numPr>
          <w:ilvl w:val="1"/>
          <w:numId w:val="1"/>
        </w:numPr>
        <w:tabs>
          <w:tab w:val="left" w:pos="851"/>
        </w:tabs>
        <w:spacing w:before="121"/>
        <w:ind w:left="793"/>
        <w:jc w:val="both"/>
        <w:rPr>
          <w:rFonts w:ascii="Arial" w:hAnsi="Arial" w:cs="Arial"/>
          <w:b w:val="0"/>
          <w:u w:val="none"/>
        </w:rPr>
      </w:pPr>
      <w:r w:rsidRPr="00ED0FC0">
        <w:rPr>
          <w:rFonts w:ascii="Arial" w:hAnsi="Arial" w:cs="Arial"/>
          <w:b w:val="0"/>
          <w:u w:val="none"/>
        </w:rPr>
        <w:t xml:space="preserve">Splatnost částky uvedené na faktuře činí </w:t>
      </w:r>
      <w:r w:rsidR="009778EB">
        <w:rPr>
          <w:rFonts w:ascii="Arial" w:hAnsi="Arial" w:cs="Arial"/>
          <w:b w:val="0"/>
          <w:u w:val="none"/>
        </w:rPr>
        <w:t>30 (</w:t>
      </w:r>
      <w:r w:rsidRPr="00ED0FC0">
        <w:rPr>
          <w:rFonts w:ascii="Arial" w:hAnsi="Arial" w:cs="Arial"/>
          <w:b w:val="0"/>
          <w:u w:val="none"/>
        </w:rPr>
        <w:t>třicet</w:t>
      </w:r>
      <w:r w:rsidR="009778EB">
        <w:rPr>
          <w:rFonts w:ascii="Arial" w:hAnsi="Arial" w:cs="Arial"/>
          <w:b w:val="0"/>
          <w:u w:val="none"/>
        </w:rPr>
        <w:t xml:space="preserve">) </w:t>
      </w:r>
      <w:r w:rsidRPr="00ED0FC0">
        <w:rPr>
          <w:rFonts w:ascii="Arial" w:hAnsi="Arial" w:cs="Arial"/>
          <w:b w:val="0"/>
          <w:u w:val="none"/>
        </w:rPr>
        <w:t xml:space="preserve">kalendářních dnů ode dne prokazatelného doručení originálu faktury objednateli. Objednatel není vázán zhotovitelem chybně stanoveným datem splatnosti na faktuře. K faktuře obsahující práce, dodávky nebo jejich ceny neodsouhlasené </w:t>
      </w:r>
      <w:r w:rsidR="00AF630C">
        <w:rPr>
          <w:rFonts w:ascii="Arial" w:hAnsi="Arial" w:cs="Arial"/>
          <w:b w:val="0"/>
          <w:u w:val="none"/>
        </w:rPr>
        <w:t xml:space="preserve">kupujícím </w:t>
      </w:r>
      <w:r w:rsidR="009778EB">
        <w:rPr>
          <w:rFonts w:ascii="Arial" w:hAnsi="Arial" w:cs="Arial"/>
          <w:b w:val="0"/>
          <w:u w:val="none"/>
        </w:rPr>
        <w:t xml:space="preserve">formou písemného potvrzení </w:t>
      </w:r>
      <w:r w:rsidRPr="00ED0FC0">
        <w:rPr>
          <w:rFonts w:ascii="Arial" w:hAnsi="Arial" w:cs="Arial"/>
          <w:b w:val="0"/>
          <w:u w:val="none"/>
        </w:rPr>
        <w:t>se nepřihlíží a</w:t>
      </w:r>
      <w:r w:rsidR="00AF630C">
        <w:rPr>
          <w:rFonts w:ascii="Arial" w:hAnsi="Arial" w:cs="Arial"/>
          <w:b w:val="0"/>
          <w:u w:val="none"/>
        </w:rPr>
        <w:t xml:space="preserve"> kupující </w:t>
      </w:r>
      <w:r w:rsidRPr="00ED0FC0">
        <w:rPr>
          <w:rFonts w:ascii="Arial" w:hAnsi="Arial" w:cs="Arial"/>
          <w:b w:val="0"/>
          <w:u w:val="none"/>
        </w:rPr>
        <w:t>není povinen v ní fakturovanou částku uhradit</w:t>
      </w:r>
    </w:p>
    <w:p w14:paraId="621E907D" w14:textId="77777777" w:rsidR="00704469" w:rsidRPr="00704469" w:rsidRDefault="00435316" w:rsidP="00704469">
      <w:pPr>
        <w:pStyle w:val="Odstavecseseznamem"/>
        <w:numPr>
          <w:ilvl w:val="1"/>
          <w:numId w:val="1"/>
        </w:numPr>
        <w:spacing w:before="121"/>
        <w:jc w:val="both"/>
        <w:rPr>
          <w:rFonts w:ascii="Arial" w:hAnsi="Arial" w:cs="Arial"/>
          <w:bCs/>
          <w:sz w:val="20"/>
          <w:szCs w:val="20"/>
          <w:u w:color="000000"/>
        </w:rPr>
      </w:pPr>
      <w:r w:rsidRPr="00975DF5">
        <w:rPr>
          <w:rFonts w:ascii="Arial" w:hAnsi="Arial" w:cs="Arial"/>
          <w:bCs/>
          <w:sz w:val="20"/>
          <w:szCs w:val="20"/>
          <w:u w:color="000000"/>
        </w:rPr>
        <w:t>Uskutečnění zdanitelného plnění nastává dnem předání a převzetí předmětu koupě mezi smluvními stranami dle čl. 5 této smlouvy</w:t>
      </w:r>
      <w:r>
        <w:t xml:space="preserve">. </w:t>
      </w:r>
      <w:r w:rsidR="00704469" w:rsidRPr="00704469">
        <w:rPr>
          <w:rFonts w:ascii="Arial" w:hAnsi="Arial" w:cs="Arial"/>
          <w:bCs/>
          <w:sz w:val="20"/>
          <w:szCs w:val="20"/>
          <w:u w:color="000000"/>
        </w:rPr>
        <w:t>Faktur</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vystaven</w:t>
      </w:r>
      <w:r w:rsidR="002861C3">
        <w:rPr>
          <w:rFonts w:ascii="Arial" w:hAnsi="Arial" w:cs="Arial"/>
          <w:bCs/>
          <w:sz w:val="20"/>
          <w:szCs w:val="20"/>
          <w:u w:color="000000"/>
        </w:rPr>
        <w:t>á</w:t>
      </w:r>
      <w:r w:rsidR="00704469" w:rsidRPr="00704469">
        <w:rPr>
          <w:rFonts w:ascii="Arial" w:hAnsi="Arial" w:cs="Arial"/>
          <w:bCs/>
          <w:sz w:val="20"/>
          <w:szCs w:val="20"/>
          <w:u w:color="000000"/>
        </w:rPr>
        <w:t xml:space="preserve"> zhotovitelem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zároveň sloužit jako daňový doklad,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vydán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a</w:t>
      </w:r>
      <w:r w:rsidR="00C903DB">
        <w:rPr>
          <w:rFonts w:ascii="Arial" w:hAnsi="Arial" w:cs="Arial"/>
          <w:bCs/>
          <w:sz w:val="20"/>
          <w:szCs w:val="20"/>
          <w:u w:color="000000"/>
        </w:rPr>
        <w:t> </w:t>
      </w:r>
      <w:r w:rsidR="00704469" w:rsidRPr="00704469">
        <w:rPr>
          <w:rFonts w:ascii="Arial" w:hAnsi="Arial" w:cs="Arial"/>
          <w:bCs/>
          <w:sz w:val="20"/>
          <w:szCs w:val="20"/>
          <w:u w:color="000000"/>
        </w:rPr>
        <w:t>dodán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w:t>
      </w:r>
      <w:r w:rsidR="00C903DB">
        <w:rPr>
          <w:rFonts w:ascii="Arial" w:hAnsi="Arial" w:cs="Arial"/>
          <w:bCs/>
          <w:sz w:val="20"/>
          <w:szCs w:val="20"/>
          <w:u w:color="000000"/>
        </w:rPr>
        <w:t xml:space="preserve">kupujícímu </w:t>
      </w:r>
      <w:r w:rsidR="00704469" w:rsidRPr="00704469">
        <w:rPr>
          <w:rFonts w:ascii="Arial" w:hAnsi="Arial" w:cs="Arial"/>
          <w:bCs/>
          <w:sz w:val="20"/>
          <w:szCs w:val="20"/>
          <w:u w:color="000000"/>
        </w:rPr>
        <w:t>nejdříve v den uskutečnění zdanitelného plnění, nejpozději však do patnácti (15) kalendářních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w:t>
      </w:r>
      <w:r w:rsidR="00701588">
        <w:rPr>
          <w:rFonts w:ascii="Arial" w:hAnsi="Arial" w:cs="Arial"/>
          <w:bCs/>
          <w:sz w:val="20"/>
          <w:szCs w:val="20"/>
          <w:u w:color="000000"/>
        </w:rPr>
        <w:t xml:space="preserve">k, ve </w:t>
      </w:r>
      <w:r w:rsidR="00701588">
        <w:rPr>
          <w:rFonts w:ascii="Arial" w:hAnsi="Arial" w:cs="Arial"/>
          <w:bCs/>
          <w:sz w:val="20"/>
          <w:szCs w:val="20"/>
          <w:u w:color="000000"/>
        </w:rPr>
        <w:lastRenderedPageBreak/>
        <w:t>znění pozdějších předpisů</w:t>
      </w:r>
      <w:r w:rsidR="00704469" w:rsidRPr="00704469">
        <w:rPr>
          <w:rFonts w:ascii="Arial" w:hAnsi="Arial" w:cs="Arial"/>
          <w:bCs/>
          <w:sz w:val="20"/>
          <w:szCs w:val="20"/>
          <w:u w:color="000000"/>
        </w:rPr>
        <w:t>.</w:t>
      </w:r>
    </w:p>
    <w:p w14:paraId="499A02C5" w14:textId="77777777" w:rsidR="00704469" w:rsidRPr="00704469" w:rsidRDefault="002861C3" w:rsidP="00704469">
      <w:pPr>
        <w:pStyle w:val="Odstavecseseznamem"/>
        <w:numPr>
          <w:ilvl w:val="1"/>
          <w:numId w:val="1"/>
        </w:numPr>
        <w:spacing w:before="121"/>
        <w:jc w:val="both"/>
        <w:rPr>
          <w:rFonts w:ascii="Arial" w:hAnsi="Arial" w:cs="Arial"/>
          <w:bCs/>
          <w:sz w:val="20"/>
          <w:szCs w:val="20"/>
          <w:u w:color="000000"/>
        </w:rPr>
      </w:pPr>
      <w:r>
        <w:rPr>
          <w:rFonts w:ascii="Arial" w:hAnsi="Arial" w:cs="Arial"/>
          <w:bCs/>
          <w:sz w:val="20"/>
          <w:szCs w:val="20"/>
          <w:u w:color="000000"/>
        </w:rPr>
        <w:t xml:space="preserve">Faktura bude dále obsahovat název </w:t>
      </w:r>
      <w:r w:rsidRPr="006A7879">
        <w:rPr>
          <w:rFonts w:ascii="Arial" w:hAnsi="Arial" w:cs="Arial"/>
          <w:bCs/>
          <w:sz w:val="20"/>
          <w:szCs w:val="20"/>
          <w:u w:color="000000"/>
        </w:rPr>
        <w:t xml:space="preserve">projektu </w:t>
      </w:r>
      <w:r w:rsidR="00704469" w:rsidRPr="006A7879">
        <w:rPr>
          <w:rFonts w:ascii="Arial" w:hAnsi="Arial" w:cs="Arial"/>
          <w:b/>
          <w:bCs/>
          <w:sz w:val="20"/>
          <w:szCs w:val="20"/>
          <w:u w:color="000000"/>
        </w:rPr>
        <w:t>Pobytová a odle</w:t>
      </w:r>
      <w:r w:rsidR="00701588" w:rsidRPr="006A7879">
        <w:rPr>
          <w:rFonts w:ascii="Arial" w:hAnsi="Arial" w:cs="Arial"/>
          <w:b/>
          <w:bCs/>
          <w:sz w:val="20"/>
          <w:szCs w:val="20"/>
          <w:u w:color="000000"/>
        </w:rPr>
        <w:t xml:space="preserve">hčovací služba Zábřeh, Sušilova </w:t>
      </w:r>
      <w:r w:rsidR="00704469" w:rsidRPr="006A7879">
        <w:rPr>
          <w:rFonts w:ascii="Arial" w:hAnsi="Arial" w:cs="Arial"/>
          <w:bCs/>
          <w:sz w:val="20"/>
          <w:szCs w:val="20"/>
          <w:u w:color="000000"/>
        </w:rPr>
        <w:t>a</w:t>
      </w:r>
      <w:r w:rsidRPr="006A7879">
        <w:rPr>
          <w:rFonts w:ascii="Arial" w:hAnsi="Arial" w:cs="Arial"/>
          <w:b/>
          <w:bCs/>
          <w:sz w:val="20"/>
          <w:szCs w:val="20"/>
          <w:u w:color="000000"/>
        </w:rPr>
        <w:t> </w:t>
      </w:r>
      <w:r w:rsidR="00704469" w:rsidRPr="006A7879">
        <w:rPr>
          <w:rFonts w:ascii="Arial" w:hAnsi="Arial" w:cs="Arial"/>
          <w:b/>
          <w:bCs/>
          <w:sz w:val="20"/>
          <w:szCs w:val="20"/>
          <w:u w:color="000000"/>
        </w:rPr>
        <w:t>registrační číslo CZ.</w:t>
      </w:r>
      <w:r w:rsidR="00647375" w:rsidRPr="006A7879">
        <w:rPr>
          <w:rFonts w:ascii="Arial" w:hAnsi="Arial" w:cs="Arial"/>
          <w:b/>
          <w:bCs/>
          <w:sz w:val="20"/>
          <w:szCs w:val="20"/>
          <w:u w:color="000000"/>
        </w:rPr>
        <w:t>31.6.0/0.0/0.0/22_003/0007446</w:t>
      </w:r>
      <w:r w:rsidR="00647375" w:rsidRPr="006A7879">
        <w:rPr>
          <w:rFonts w:ascii="Arial" w:hAnsi="Arial" w:cs="Arial"/>
          <w:bCs/>
          <w:sz w:val="20"/>
          <w:szCs w:val="20"/>
          <w:u w:color="000000"/>
        </w:rPr>
        <w:t>, případně</w:t>
      </w:r>
      <w:r w:rsidR="00704469" w:rsidRPr="006A7879">
        <w:rPr>
          <w:rFonts w:ascii="Arial" w:hAnsi="Arial" w:cs="Arial"/>
          <w:bCs/>
          <w:sz w:val="20"/>
          <w:szCs w:val="20"/>
          <w:u w:color="000000"/>
        </w:rPr>
        <w:t xml:space="preserve"> i další náležitosti, jejichž požadavek </w:t>
      </w:r>
      <w:r w:rsidRPr="006A7879">
        <w:rPr>
          <w:rFonts w:ascii="Arial" w:hAnsi="Arial" w:cs="Arial"/>
          <w:bCs/>
          <w:sz w:val="20"/>
          <w:szCs w:val="20"/>
          <w:u w:color="000000"/>
        </w:rPr>
        <w:t xml:space="preserve">kupující </w:t>
      </w:r>
      <w:r w:rsidR="00704469" w:rsidRPr="006A7879">
        <w:rPr>
          <w:rFonts w:ascii="Arial" w:hAnsi="Arial" w:cs="Arial"/>
          <w:bCs/>
          <w:sz w:val="20"/>
          <w:szCs w:val="20"/>
          <w:u w:color="000000"/>
        </w:rPr>
        <w:t xml:space="preserve">písemně sdělí </w:t>
      </w:r>
      <w:r w:rsidRPr="006A7879">
        <w:rPr>
          <w:rFonts w:ascii="Arial" w:hAnsi="Arial" w:cs="Arial"/>
          <w:bCs/>
          <w:sz w:val="20"/>
          <w:szCs w:val="20"/>
          <w:u w:color="000000"/>
        </w:rPr>
        <w:t xml:space="preserve">prodávajícími </w:t>
      </w:r>
      <w:r w:rsidR="00704469" w:rsidRPr="006A7879">
        <w:rPr>
          <w:rFonts w:ascii="Arial" w:hAnsi="Arial" w:cs="Arial"/>
          <w:bCs/>
          <w:sz w:val="20"/>
          <w:szCs w:val="20"/>
          <w:u w:color="000000"/>
        </w:rPr>
        <w:t>po podpisu smlouvy</w:t>
      </w:r>
      <w:r w:rsidR="00704469" w:rsidRPr="00704469">
        <w:rPr>
          <w:rFonts w:ascii="Arial" w:hAnsi="Arial" w:cs="Arial"/>
          <w:bCs/>
          <w:sz w:val="20"/>
          <w:szCs w:val="20"/>
          <w:u w:color="000000"/>
        </w:rPr>
        <w:t xml:space="preserve">. </w:t>
      </w:r>
    </w:p>
    <w:p w14:paraId="346926F8" w14:textId="77777777" w:rsidR="00C0031F" w:rsidRPr="00704469" w:rsidRDefault="00704469" w:rsidP="00704469">
      <w:pPr>
        <w:pStyle w:val="Odstavecseseznamem"/>
        <w:numPr>
          <w:ilvl w:val="1"/>
          <w:numId w:val="1"/>
        </w:numPr>
        <w:spacing w:before="121"/>
        <w:jc w:val="both"/>
        <w:rPr>
          <w:rFonts w:ascii="Arial" w:hAnsi="Arial" w:cs="Arial"/>
          <w:bCs/>
          <w:sz w:val="20"/>
          <w:szCs w:val="20"/>
          <w:u w:color="000000"/>
        </w:rPr>
      </w:pPr>
      <w:r w:rsidRPr="00704469">
        <w:rPr>
          <w:rFonts w:ascii="Arial" w:hAnsi="Arial" w:cs="Arial"/>
          <w:bCs/>
          <w:sz w:val="20"/>
          <w:szCs w:val="20"/>
          <w:u w:color="000000"/>
        </w:rPr>
        <w:t>V případě, že splatnost faktur</w:t>
      </w:r>
      <w:r w:rsidR="000F2EBD">
        <w:rPr>
          <w:rFonts w:ascii="Arial" w:hAnsi="Arial" w:cs="Arial"/>
          <w:bCs/>
          <w:sz w:val="20"/>
          <w:szCs w:val="20"/>
          <w:u w:color="000000"/>
        </w:rPr>
        <w:t>y</w:t>
      </w:r>
      <w:r w:rsidRPr="00704469">
        <w:rPr>
          <w:rFonts w:ascii="Arial" w:hAnsi="Arial" w:cs="Arial"/>
          <w:bCs/>
          <w:sz w:val="20"/>
          <w:szCs w:val="20"/>
          <w:u w:color="000000"/>
        </w:rPr>
        <w:t xml:space="preserve"> připadne na den pracovního klidu nebo volna, j</w:t>
      </w:r>
      <w:r w:rsidR="000F2EBD">
        <w:rPr>
          <w:rFonts w:ascii="Arial" w:hAnsi="Arial" w:cs="Arial"/>
          <w:bCs/>
          <w:sz w:val="20"/>
          <w:szCs w:val="20"/>
          <w:u w:color="000000"/>
        </w:rPr>
        <w:t>e</w:t>
      </w:r>
      <w:r w:rsidRPr="00704469">
        <w:rPr>
          <w:rFonts w:ascii="Arial" w:hAnsi="Arial" w:cs="Arial"/>
          <w:bCs/>
          <w:sz w:val="20"/>
          <w:szCs w:val="20"/>
          <w:u w:color="000000"/>
        </w:rPr>
        <w:t xml:space="preserve"> splatn</w:t>
      </w:r>
      <w:r w:rsidR="000F2EBD">
        <w:rPr>
          <w:rFonts w:ascii="Arial" w:hAnsi="Arial" w:cs="Arial"/>
          <w:bCs/>
          <w:sz w:val="20"/>
          <w:szCs w:val="20"/>
          <w:u w:color="000000"/>
        </w:rPr>
        <w:t>á</w:t>
      </w:r>
      <w:r w:rsidRPr="00704469">
        <w:rPr>
          <w:rFonts w:ascii="Arial" w:hAnsi="Arial" w:cs="Arial"/>
          <w:bCs/>
          <w:sz w:val="20"/>
          <w:szCs w:val="20"/>
          <w:u w:color="000000"/>
        </w:rPr>
        <w:t xml:space="preserve"> následující pracovní den.</w:t>
      </w:r>
    </w:p>
    <w:p w14:paraId="4108C50C" w14:textId="77777777" w:rsidR="00C0031F" w:rsidRDefault="00C0031F" w:rsidP="00C0031F">
      <w:pPr>
        <w:pStyle w:val="Nadpis1"/>
        <w:tabs>
          <w:tab w:val="left" w:pos="471"/>
        </w:tabs>
        <w:ind w:left="794" w:firstLine="0"/>
        <w:rPr>
          <w:rFonts w:ascii="Arial" w:hAnsi="Arial" w:cs="Arial"/>
          <w:u w:val="none"/>
        </w:rPr>
      </w:pPr>
    </w:p>
    <w:p w14:paraId="087C25BE" w14:textId="77777777" w:rsidR="004932FD" w:rsidRPr="00647375" w:rsidRDefault="00647375" w:rsidP="00647375">
      <w:pPr>
        <w:pStyle w:val="Nadpis1"/>
        <w:numPr>
          <w:ilvl w:val="0"/>
          <w:numId w:val="1"/>
        </w:numPr>
        <w:tabs>
          <w:tab w:val="left" w:pos="471"/>
        </w:tabs>
        <w:ind w:left="471" w:hanging="356"/>
        <w:jc w:val="center"/>
        <w:rPr>
          <w:rFonts w:ascii="Arial" w:hAnsi="Arial" w:cs="Arial"/>
          <w:sz w:val="22"/>
          <w:u w:val="none"/>
        </w:rPr>
      </w:pPr>
      <w:r w:rsidRPr="00647375">
        <w:rPr>
          <w:rFonts w:ascii="Arial" w:hAnsi="Arial" w:cs="Arial"/>
          <w:sz w:val="22"/>
          <w:u w:val="none"/>
        </w:rPr>
        <w:t>Dodací podmínky</w:t>
      </w:r>
    </w:p>
    <w:p w14:paraId="1DC0AF56" w14:textId="77777777" w:rsidR="0006508F" w:rsidRPr="00066730"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F421D6">
        <w:rPr>
          <w:rFonts w:ascii="Arial" w:hAnsi="Arial" w:cs="Arial"/>
          <w:sz w:val="20"/>
          <w:szCs w:val="20"/>
        </w:rPr>
        <w:t>Prodávající</w:t>
      </w:r>
      <w:r w:rsidRPr="0006508F">
        <w:rPr>
          <w:rFonts w:ascii="Arial" w:hAnsi="Arial" w:cs="Arial"/>
          <w:sz w:val="20"/>
          <w:szCs w:val="20"/>
        </w:rPr>
        <w:t xml:space="preserve"> se zavazuje zahájit dodávku celého předmětu koupě na </w:t>
      </w:r>
      <w:r w:rsidRPr="006A7879">
        <w:rPr>
          <w:rFonts w:ascii="Arial" w:hAnsi="Arial" w:cs="Arial"/>
          <w:b/>
          <w:sz w:val="20"/>
          <w:szCs w:val="20"/>
        </w:rPr>
        <w:t>základě písemné výzvy kupujícího</w:t>
      </w:r>
      <w:r w:rsidRPr="00066730">
        <w:rPr>
          <w:rFonts w:ascii="Arial" w:hAnsi="Arial" w:cs="Arial"/>
          <w:sz w:val="20"/>
          <w:szCs w:val="20"/>
        </w:rPr>
        <w:t xml:space="preserve">. </w:t>
      </w:r>
      <w:r w:rsidR="00C94332" w:rsidRPr="00066730">
        <w:rPr>
          <w:rFonts w:ascii="Arial" w:hAnsi="Arial" w:cs="Arial"/>
          <w:sz w:val="20"/>
          <w:szCs w:val="20"/>
        </w:rPr>
        <w:t>Předpoklad výzvy zadavatele k zahájení realizace zakázky je 17. 10. 2025</w:t>
      </w:r>
    </w:p>
    <w:p w14:paraId="04132A65" w14:textId="77777777" w:rsidR="00BD3A96" w:rsidRPr="006A7879" w:rsidRDefault="00BD3A96"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 xml:space="preserve">Prodávající se </w:t>
      </w:r>
      <w:r w:rsidRPr="006A7879">
        <w:rPr>
          <w:rFonts w:ascii="Arial" w:hAnsi="Arial" w:cs="Arial"/>
          <w:sz w:val="20"/>
          <w:szCs w:val="20"/>
        </w:rPr>
        <w:t>zavazuje řádně předat kupujícímu kompletní předmět koupě v termínu, který bude odpovídat těmto podmínkám:</w:t>
      </w:r>
    </w:p>
    <w:p w14:paraId="6E4E2859" w14:textId="77777777" w:rsidR="00BD3A96" w:rsidRPr="00066730" w:rsidRDefault="00BD3A96" w:rsidP="00BD3A96">
      <w:pPr>
        <w:pStyle w:val="Odstavecseseznamem"/>
        <w:numPr>
          <w:ilvl w:val="0"/>
          <w:numId w:val="19"/>
        </w:numPr>
        <w:tabs>
          <w:tab w:val="left" w:pos="792"/>
          <w:tab w:val="left" w:pos="794"/>
        </w:tabs>
        <w:spacing w:before="120"/>
        <w:ind w:right="106"/>
        <w:jc w:val="both"/>
        <w:rPr>
          <w:rFonts w:ascii="Arial" w:hAnsi="Arial" w:cs="Arial"/>
          <w:sz w:val="20"/>
          <w:szCs w:val="20"/>
        </w:rPr>
      </w:pPr>
      <w:r w:rsidRPr="006A7879">
        <w:rPr>
          <w:rFonts w:ascii="Arial" w:hAnsi="Arial" w:cs="Arial"/>
          <w:sz w:val="20"/>
          <w:szCs w:val="20"/>
        </w:rPr>
        <w:t>nejdříve den následující po dni, kdy kupující protokolárně převezme od zhotovitele stavbu Pobytové</w:t>
      </w:r>
      <w:r w:rsidRPr="00066730">
        <w:rPr>
          <w:rFonts w:ascii="Arial" w:hAnsi="Arial" w:cs="Arial"/>
          <w:sz w:val="20"/>
          <w:szCs w:val="20"/>
        </w:rPr>
        <w:t xml:space="preserve"> odlehčovací služby, a zároveň</w:t>
      </w:r>
    </w:p>
    <w:p w14:paraId="476EDF5C" w14:textId="77777777" w:rsidR="0006508F" w:rsidRPr="00066730" w:rsidRDefault="00C94332" w:rsidP="00C94332">
      <w:pPr>
        <w:pStyle w:val="Odstavecseseznamem"/>
        <w:numPr>
          <w:ilvl w:val="0"/>
          <w:numId w:val="19"/>
        </w:numPr>
        <w:tabs>
          <w:tab w:val="left" w:pos="792"/>
          <w:tab w:val="left" w:pos="794"/>
        </w:tabs>
        <w:spacing w:before="120"/>
        <w:ind w:right="106"/>
        <w:jc w:val="both"/>
        <w:rPr>
          <w:rFonts w:ascii="Arial" w:hAnsi="Arial" w:cs="Arial"/>
          <w:sz w:val="20"/>
          <w:szCs w:val="20"/>
        </w:rPr>
      </w:pPr>
      <w:proofErr w:type="gramStart"/>
      <w:r w:rsidRPr="00066730">
        <w:rPr>
          <w:rFonts w:ascii="Arial" w:hAnsi="Arial" w:cs="Arial"/>
          <w:sz w:val="20"/>
          <w:szCs w:val="20"/>
        </w:rPr>
        <w:t>se</w:t>
      </w:r>
      <w:proofErr w:type="gramEnd"/>
      <w:r w:rsidR="005C08C3" w:rsidRPr="00066730">
        <w:rPr>
          <w:rFonts w:ascii="Arial" w:hAnsi="Arial" w:cs="Arial"/>
          <w:sz w:val="20"/>
          <w:szCs w:val="20"/>
        </w:rPr>
        <w:t xml:space="preserve"> prodávající</w:t>
      </w:r>
      <w:r w:rsidRPr="00066730">
        <w:rPr>
          <w:rFonts w:ascii="Arial" w:hAnsi="Arial" w:cs="Arial"/>
          <w:sz w:val="20"/>
          <w:szCs w:val="20"/>
        </w:rPr>
        <w:t xml:space="preserve"> zavazuje dodat předmět koupě na základě písemné výzvy kupujícího nejpozději </w:t>
      </w:r>
      <w:r w:rsidRPr="006A7879">
        <w:rPr>
          <w:rFonts w:ascii="Arial" w:hAnsi="Arial" w:cs="Arial"/>
          <w:b/>
          <w:sz w:val="20"/>
          <w:szCs w:val="20"/>
        </w:rPr>
        <w:t>do 10 týdnů od doručení výzvy</w:t>
      </w:r>
      <w:r w:rsidRPr="00066730">
        <w:rPr>
          <w:rFonts w:ascii="Arial" w:hAnsi="Arial" w:cs="Arial"/>
          <w:sz w:val="20"/>
          <w:szCs w:val="20"/>
        </w:rPr>
        <w:t xml:space="preserve">. </w:t>
      </w:r>
    </w:p>
    <w:p w14:paraId="037B9E2C" w14:textId="77777777" w:rsidR="0006508F" w:rsidRPr="00066730" w:rsidRDefault="0006508F" w:rsidP="00066730">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Kupují</w:t>
      </w:r>
      <w:r w:rsidR="00BD3A96" w:rsidRPr="00066730">
        <w:rPr>
          <w:rFonts w:ascii="Arial" w:hAnsi="Arial" w:cs="Arial"/>
          <w:sz w:val="20"/>
          <w:szCs w:val="20"/>
        </w:rPr>
        <w:t xml:space="preserve">cí informuje prodávajícího, že místem dodání </w:t>
      </w:r>
      <w:r w:rsidR="00BD3A96" w:rsidRPr="00BD3A96">
        <w:rPr>
          <w:rFonts w:ascii="Arial" w:hAnsi="Arial" w:cs="Arial"/>
          <w:sz w:val="20"/>
          <w:szCs w:val="20"/>
        </w:rPr>
        <w:t xml:space="preserve">předmětu koupě bude budova Pobytové odlehčovací služby Zábřeh, ulice Sušilova, jejíž výstavba v době uzavření smlouvy probíhá. Dokončení stavby je dle smlouvy se zhotovitelem (KAMI </w:t>
      </w:r>
      <w:r w:rsidR="00BD3A96" w:rsidRPr="006A7879">
        <w:rPr>
          <w:rFonts w:ascii="Arial" w:hAnsi="Arial" w:cs="Arial"/>
          <w:sz w:val="20"/>
          <w:szCs w:val="20"/>
        </w:rPr>
        <w:t>PROFIT</w:t>
      </w:r>
      <w:r w:rsidR="00B90D95" w:rsidRPr="006A7879">
        <w:rPr>
          <w:rFonts w:ascii="Arial" w:hAnsi="Arial" w:cs="Arial"/>
          <w:sz w:val="20"/>
          <w:szCs w:val="20"/>
        </w:rPr>
        <w:t>,</w:t>
      </w:r>
      <w:r w:rsidR="00BD3A96" w:rsidRPr="006A7879">
        <w:rPr>
          <w:rFonts w:ascii="Arial" w:hAnsi="Arial" w:cs="Arial"/>
          <w:sz w:val="20"/>
          <w:szCs w:val="20"/>
        </w:rPr>
        <w:t xml:space="preserve"> s.</w:t>
      </w:r>
      <w:r w:rsidR="00B90D95" w:rsidRPr="006A7879">
        <w:rPr>
          <w:rFonts w:ascii="Arial" w:hAnsi="Arial" w:cs="Arial"/>
          <w:sz w:val="20"/>
          <w:szCs w:val="20"/>
        </w:rPr>
        <w:t> </w:t>
      </w:r>
      <w:r w:rsidR="00BD3A96" w:rsidRPr="006A7879">
        <w:rPr>
          <w:rFonts w:ascii="Arial" w:hAnsi="Arial" w:cs="Arial"/>
          <w:sz w:val="20"/>
          <w:szCs w:val="20"/>
        </w:rPr>
        <w:t>r.</w:t>
      </w:r>
      <w:r w:rsidR="00B90D95" w:rsidRPr="006A7879">
        <w:rPr>
          <w:rFonts w:ascii="Arial" w:hAnsi="Arial" w:cs="Arial"/>
          <w:sz w:val="20"/>
          <w:szCs w:val="20"/>
        </w:rPr>
        <w:t> </w:t>
      </w:r>
      <w:r w:rsidR="00BD3A96" w:rsidRPr="006A7879">
        <w:rPr>
          <w:rFonts w:ascii="Arial" w:hAnsi="Arial" w:cs="Arial"/>
          <w:sz w:val="20"/>
          <w:szCs w:val="20"/>
        </w:rPr>
        <w:t>o.) plánováno na říjen 2025.</w:t>
      </w:r>
      <w:r w:rsidR="00066730" w:rsidRPr="006A7879">
        <w:rPr>
          <w:rFonts w:ascii="Arial" w:hAnsi="Arial" w:cs="Arial"/>
          <w:sz w:val="20"/>
          <w:szCs w:val="20"/>
        </w:rPr>
        <w:t xml:space="preserve"> </w:t>
      </w:r>
      <w:r w:rsidR="00BD3A96" w:rsidRPr="006A7879">
        <w:rPr>
          <w:rFonts w:ascii="Arial" w:hAnsi="Arial" w:cs="Arial"/>
          <w:sz w:val="20"/>
          <w:szCs w:val="20"/>
        </w:rPr>
        <w:t>O postupu výstavby bude kupující prodávajícího inform</w:t>
      </w:r>
      <w:r w:rsidR="00BD3A96" w:rsidRPr="00066730">
        <w:rPr>
          <w:rFonts w:ascii="Arial" w:hAnsi="Arial" w:cs="Arial"/>
          <w:sz w:val="20"/>
          <w:szCs w:val="20"/>
        </w:rPr>
        <w:t>ovat na jeho žádost, včetně případného zpoždění nebo dřívějšího dokončení</w:t>
      </w:r>
      <w:r w:rsidRPr="00066730">
        <w:rPr>
          <w:rFonts w:ascii="Arial" w:hAnsi="Arial" w:cs="Arial"/>
          <w:sz w:val="20"/>
          <w:szCs w:val="20"/>
        </w:rPr>
        <w:t>.</w:t>
      </w:r>
    </w:p>
    <w:p w14:paraId="386FB7FB" w14:textId="0A966358" w:rsidR="0006508F" w:rsidRPr="0006508F"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6A7879">
        <w:rPr>
          <w:rFonts w:ascii="Arial" w:hAnsi="Arial" w:cs="Arial"/>
          <w:sz w:val="20"/>
          <w:szCs w:val="20"/>
        </w:rPr>
        <w:t>Prodávající se</w:t>
      </w:r>
      <w:r w:rsidR="00835DBC" w:rsidRPr="006A7879">
        <w:rPr>
          <w:rFonts w:ascii="Arial" w:hAnsi="Arial" w:cs="Arial"/>
          <w:sz w:val="20"/>
          <w:szCs w:val="20"/>
        </w:rPr>
        <w:t xml:space="preserve"> zavazuje informovat kupujícího, </w:t>
      </w:r>
      <w:r w:rsidRPr="006A7879">
        <w:rPr>
          <w:rFonts w:ascii="Arial" w:hAnsi="Arial" w:cs="Arial"/>
          <w:sz w:val="20"/>
          <w:szCs w:val="20"/>
        </w:rPr>
        <w:t>jakmile bude předmět koupě připraven k</w:t>
      </w:r>
      <w:r w:rsidR="006073AB" w:rsidRPr="006A7879">
        <w:rPr>
          <w:rFonts w:ascii="Arial" w:hAnsi="Arial" w:cs="Arial"/>
          <w:sz w:val="20"/>
          <w:szCs w:val="20"/>
        </w:rPr>
        <w:t> </w:t>
      </w:r>
      <w:r w:rsidRPr="006A7879">
        <w:rPr>
          <w:rFonts w:ascii="Arial" w:hAnsi="Arial" w:cs="Arial"/>
          <w:sz w:val="20"/>
          <w:szCs w:val="20"/>
        </w:rPr>
        <w:t>dodání do místa plnění. Bude-li předmět koupě připraven k předání</w:t>
      </w:r>
      <w:r w:rsidR="00835DBC" w:rsidRPr="006A7879">
        <w:rPr>
          <w:rFonts w:ascii="Arial" w:hAnsi="Arial" w:cs="Arial"/>
          <w:sz w:val="20"/>
          <w:szCs w:val="20"/>
        </w:rPr>
        <w:t xml:space="preserve"> dříve než v termínu dle </w:t>
      </w:r>
      <w:r w:rsidR="009D17DD" w:rsidRPr="006A7879">
        <w:rPr>
          <w:rFonts w:ascii="Arial" w:hAnsi="Arial" w:cs="Arial"/>
          <w:sz w:val="20"/>
          <w:szCs w:val="20"/>
        </w:rPr>
        <w:t>bodu</w:t>
      </w:r>
      <w:r w:rsidR="00835DBC" w:rsidRPr="006A7879">
        <w:rPr>
          <w:rFonts w:ascii="Arial" w:hAnsi="Arial" w:cs="Arial"/>
          <w:sz w:val="20"/>
          <w:szCs w:val="20"/>
        </w:rPr>
        <w:t xml:space="preserve"> </w:t>
      </w:r>
      <w:r w:rsidR="00BD3A96" w:rsidRPr="006A7879">
        <w:rPr>
          <w:rFonts w:ascii="Arial" w:hAnsi="Arial" w:cs="Arial"/>
          <w:sz w:val="20"/>
          <w:szCs w:val="20"/>
        </w:rPr>
        <w:t>5.</w:t>
      </w:r>
      <w:r w:rsidR="006A7879">
        <w:rPr>
          <w:rFonts w:ascii="Arial" w:hAnsi="Arial" w:cs="Arial"/>
          <w:sz w:val="20"/>
          <w:szCs w:val="20"/>
        </w:rPr>
        <w:t>2</w:t>
      </w:r>
      <w:r w:rsidRPr="006A7879">
        <w:rPr>
          <w:rFonts w:ascii="Arial" w:hAnsi="Arial" w:cs="Arial"/>
          <w:sz w:val="20"/>
          <w:szCs w:val="20"/>
        </w:rPr>
        <w:t xml:space="preserve"> tohoto článku smlouvy, je prodávající </w:t>
      </w:r>
      <w:r w:rsidR="00BD3A96" w:rsidRPr="006A7879">
        <w:rPr>
          <w:rFonts w:ascii="Arial" w:hAnsi="Arial" w:cs="Arial"/>
          <w:sz w:val="20"/>
          <w:szCs w:val="20"/>
        </w:rPr>
        <w:t>povinen jej bezpečně skladovat na své náklady do doby obdržení pokynu k dodání</w:t>
      </w:r>
      <w:r w:rsidRPr="006A7879">
        <w:rPr>
          <w:rFonts w:ascii="Arial" w:hAnsi="Arial" w:cs="Arial"/>
          <w:sz w:val="20"/>
          <w:szCs w:val="20"/>
        </w:rPr>
        <w:t xml:space="preserve">. V takovém případě si kupující zároveň vyhrazuje právo převzít předmět koupě </w:t>
      </w:r>
      <w:r w:rsidR="00207EB4" w:rsidRPr="006A7879">
        <w:rPr>
          <w:rFonts w:ascii="Arial" w:hAnsi="Arial" w:cs="Arial"/>
          <w:sz w:val="20"/>
          <w:szCs w:val="20"/>
        </w:rPr>
        <w:t xml:space="preserve">dříve, než v termínu dle </w:t>
      </w:r>
      <w:r w:rsidR="009D17DD" w:rsidRPr="006A7879">
        <w:rPr>
          <w:rFonts w:ascii="Arial" w:hAnsi="Arial" w:cs="Arial"/>
          <w:sz w:val="20"/>
          <w:szCs w:val="20"/>
        </w:rPr>
        <w:t>bodu</w:t>
      </w:r>
      <w:r w:rsidR="00207EB4" w:rsidRPr="006A7879">
        <w:rPr>
          <w:rFonts w:ascii="Arial" w:hAnsi="Arial" w:cs="Arial"/>
          <w:sz w:val="20"/>
          <w:szCs w:val="20"/>
        </w:rPr>
        <w:t xml:space="preserve"> </w:t>
      </w:r>
      <w:r w:rsidR="00BD3A96" w:rsidRPr="006A7879">
        <w:rPr>
          <w:rFonts w:ascii="Arial" w:hAnsi="Arial" w:cs="Arial"/>
          <w:sz w:val="20"/>
          <w:szCs w:val="20"/>
        </w:rPr>
        <w:t>5.</w:t>
      </w:r>
      <w:r w:rsidR="006A7879">
        <w:rPr>
          <w:rFonts w:ascii="Arial" w:hAnsi="Arial" w:cs="Arial"/>
          <w:sz w:val="20"/>
          <w:szCs w:val="20"/>
        </w:rPr>
        <w:t>2</w:t>
      </w:r>
      <w:r w:rsidRPr="006A7879">
        <w:rPr>
          <w:rFonts w:ascii="Arial" w:hAnsi="Arial" w:cs="Arial"/>
          <w:sz w:val="20"/>
          <w:szCs w:val="20"/>
        </w:rPr>
        <w:t xml:space="preserve"> tohoto</w:t>
      </w:r>
      <w:r w:rsidRPr="0006508F">
        <w:rPr>
          <w:rFonts w:ascii="Arial" w:hAnsi="Arial" w:cs="Arial"/>
          <w:sz w:val="20"/>
          <w:szCs w:val="20"/>
        </w:rPr>
        <w:t xml:space="preserve"> článku smlouvy.</w:t>
      </w:r>
    </w:p>
    <w:p w14:paraId="30F1E24A"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Místem plnění (dodání předmětu koupě) je</w:t>
      </w:r>
      <w:r w:rsidR="00207EB4">
        <w:rPr>
          <w:rFonts w:ascii="Arial" w:hAnsi="Arial" w:cs="Arial"/>
          <w:sz w:val="20"/>
          <w:szCs w:val="20"/>
        </w:rPr>
        <w:t>: Pobytová o</w:t>
      </w:r>
      <w:r w:rsidRPr="0006508F">
        <w:rPr>
          <w:rFonts w:ascii="Arial" w:hAnsi="Arial" w:cs="Arial"/>
          <w:sz w:val="20"/>
          <w:szCs w:val="20"/>
        </w:rPr>
        <w:t>dlehčovací služba</w:t>
      </w:r>
      <w:r w:rsidR="00140AE7">
        <w:rPr>
          <w:rFonts w:ascii="Arial" w:hAnsi="Arial" w:cs="Arial"/>
          <w:sz w:val="20"/>
          <w:szCs w:val="20"/>
        </w:rPr>
        <w:t xml:space="preserve"> Zábřeh, ulice Sušilova</w:t>
      </w:r>
      <w:r w:rsidRPr="0006508F">
        <w:rPr>
          <w:rFonts w:ascii="Arial" w:hAnsi="Arial" w:cs="Arial"/>
          <w:sz w:val="20"/>
          <w:szCs w:val="20"/>
        </w:rPr>
        <w:t xml:space="preserve">. </w:t>
      </w:r>
      <w:r w:rsidR="007E0918">
        <w:rPr>
          <w:rFonts w:ascii="Arial" w:hAnsi="Arial" w:cs="Arial"/>
          <w:sz w:val="20"/>
          <w:szCs w:val="20"/>
        </w:rPr>
        <w:t>Na</w:t>
      </w:r>
      <w:r w:rsidRPr="0006508F">
        <w:rPr>
          <w:rFonts w:ascii="Arial" w:hAnsi="Arial" w:cs="Arial"/>
          <w:sz w:val="20"/>
          <w:szCs w:val="20"/>
        </w:rPr>
        <w:t xml:space="preserve"> konkrétním termínu a času dodání se dohodnou kontaktní osoby kupujíc</w:t>
      </w:r>
      <w:r w:rsidR="00207EB4">
        <w:rPr>
          <w:rFonts w:ascii="Arial" w:hAnsi="Arial" w:cs="Arial"/>
          <w:sz w:val="20"/>
          <w:szCs w:val="20"/>
        </w:rPr>
        <w:t>ího a</w:t>
      </w:r>
      <w:r w:rsidR="007E0918">
        <w:rPr>
          <w:rFonts w:ascii="Arial" w:hAnsi="Arial" w:cs="Arial"/>
          <w:sz w:val="20"/>
          <w:szCs w:val="20"/>
        </w:rPr>
        <w:t> </w:t>
      </w:r>
      <w:r w:rsidR="00207EB4">
        <w:rPr>
          <w:rFonts w:ascii="Arial" w:hAnsi="Arial" w:cs="Arial"/>
          <w:sz w:val="20"/>
          <w:szCs w:val="20"/>
        </w:rPr>
        <w:t>prodávajícího minimálně 3 </w:t>
      </w:r>
      <w:r w:rsidRPr="0006508F">
        <w:rPr>
          <w:rFonts w:ascii="Arial" w:hAnsi="Arial" w:cs="Arial"/>
          <w:sz w:val="20"/>
          <w:szCs w:val="20"/>
        </w:rPr>
        <w:t>pracovní dny předem. O předání předmětu koupě prodávajícím a</w:t>
      </w:r>
      <w:r w:rsidR="007E0918">
        <w:rPr>
          <w:rFonts w:ascii="Arial" w:hAnsi="Arial" w:cs="Arial"/>
          <w:sz w:val="20"/>
          <w:szCs w:val="20"/>
        </w:rPr>
        <w:t> </w:t>
      </w:r>
      <w:r w:rsidRPr="0006508F">
        <w:rPr>
          <w:rFonts w:ascii="Arial" w:hAnsi="Arial" w:cs="Arial"/>
          <w:sz w:val="20"/>
          <w:szCs w:val="20"/>
        </w:rPr>
        <w:t xml:space="preserve">jeho převzetí kupujícím se strany zavazují sepsat </w:t>
      </w:r>
      <w:r w:rsidRPr="00EA4DA7">
        <w:rPr>
          <w:rFonts w:ascii="Arial" w:hAnsi="Arial" w:cs="Arial"/>
          <w:b/>
          <w:sz w:val="20"/>
          <w:szCs w:val="20"/>
        </w:rPr>
        <w:t>předávací protokol</w:t>
      </w:r>
      <w:r w:rsidRPr="0006508F">
        <w:rPr>
          <w:rFonts w:ascii="Arial" w:hAnsi="Arial" w:cs="Arial"/>
          <w:sz w:val="20"/>
          <w:szCs w:val="20"/>
        </w:rPr>
        <w:t>. Předávací protokol bude vždy podepsaný kontaktní osobou prodávajícího a kontaktní osobou na straně kupujícího.</w:t>
      </w:r>
    </w:p>
    <w:p w14:paraId="4A82FD02"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Za řádné předání předmětu koupě se považuje zejména</w:t>
      </w:r>
      <w:r w:rsidR="00961A62">
        <w:rPr>
          <w:rFonts w:ascii="Arial" w:hAnsi="Arial" w:cs="Arial"/>
          <w:sz w:val="20"/>
          <w:szCs w:val="20"/>
        </w:rPr>
        <w:t xml:space="preserve"> dodání </w:t>
      </w:r>
      <w:r w:rsidR="00961A62" w:rsidRPr="006A7879">
        <w:rPr>
          <w:rFonts w:ascii="Arial" w:hAnsi="Arial" w:cs="Arial"/>
          <w:sz w:val="20"/>
          <w:szCs w:val="20"/>
        </w:rPr>
        <w:t xml:space="preserve">dle čl. 2 </w:t>
      </w:r>
      <w:r w:rsidR="009D17DD" w:rsidRPr="006A7879">
        <w:rPr>
          <w:rFonts w:ascii="Arial" w:hAnsi="Arial" w:cs="Arial"/>
          <w:sz w:val="20"/>
          <w:szCs w:val="20"/>
        </w:rPr>
        <w:t>bod</w:t>
      </w:r>
      <w:r w:rsidR="00961A62" w:rsidRPr="006A7879">
        <w:rPr>
          <w:rFonts w:ascii="Arial" w:hAnsi="Arial" w:cs="Arial"/>
          <w:sz w:val="20"/>
          <w:szCs w:val="20"/>
        </w:rPr>
        <w:t xml:space="preserve"> 2.1 a 2.2</w:t>
      </w:r>
      <w:r w:rsidR="00961A62">
        <w:rPr>
          <w:rFonts w:ascii="Arial" w:hAnsi="Arial" w:cs="Arial"/>
          <w:sz w:val="20"/>
          <w:szCs w:val="20"/>
        </w:rPr>
        <w:t xml:space="preserve"> této smlouvy.</w:t>
      </w:r>
    </w:p>
    <w:p w14:paraId="1E31248C" w14:textId="77777777" w:rsidR="00BD3A96" w:rsidRPr="00BD3A96"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Kupující</w:t>
      </w:r>
      <w:r w:rsidR="00BD3A96">
        <w:rPr>
          <w:rFonts w:ascii="Arial" w:hAnsi="Arial" w:cs="Arial"/>
          <w:sz w:val="20"/>
          <w:szCs w:val="20"/>
        </w:rPr>
        <w:t xml:space="preserve"> </w:t>
      </w:r>
      <w:r w:rsidR="00BD3A96" w:rsidRPr="00BD3A96">
        <w:rPr>
          <w:rFonts w:ascii="Arial" w:hAnsi="Arial" w:cs="Arial"/>
          <w:sz w:val="20"/>
          <w:szCs w:val="20"/>
        </w:rPr>
        <w:t>není povinen převzít předmět koupě zejména v těchto případech:</w:t>
      </w:r>
    </w:p>
    <w:p w14:paraId="5E53DB23"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dodání v nesprávném množství nebo druhu,</w:t>
      </w:r>
    </w:p>
    <w:p w14:paraId="520AA41B"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nedodržení požadované kvality nebo jakosti,</w:t>
      </w:r>
    </w:p>
    <w:p w14:paraId="7D468A34"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poškozený obal,</w:t>
      </w:r>
    </w:p>
    <w:p w14:paraId="1630EA66"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chybějící doklady nutné pro převzetí a řádné užívání.</w:t>
      </w:r>
    </w:p>
    <w:p w14:paraId="6D9D081E" w14:textId="77777777" w:rsidR="00693B0B" w:rsidRDefault="00BD3A96" w:rsidP="00BD3A96">
      <w:pPr>
        <w:pStyle w:val="Odstavecseseznamem"/>
        <w:tabs>
          <w:tab w:val="left" w:pos="792"/>
          <w:tab w:val="left" w:pos="794"/>
        </w:tabs>
        <w:spacing w:before="120"/>
        <w:ind w:right="106" w:firstLine="0"/>
        <w:jc w:val="both"/>
        <w:rPr>
          <w:rFonts w:ascii="Arial" w:hAnsi="Arial" w:cs="Arial"/>
          <w:sz w:val="20"/>
          <w:szCs w:val="20"/>
        </w:rPr>
      </w:pPr>
      <w:r w:rsidRPr="00BD3A96">
        <w:rPr>
          <w:rFonts w:ascii="Arial" w:hAnsi="Arial" w:cs="Arial"/>
          <w:sz w:val="20"/>
          <w:szCs w:val="20"/>
        </w:rPr>
        <w:t>Nepřevzetí v těchto případech není prodlením kupujícího. Prodávající je povinen bez zbytečného odkladu dodat nový nebo chybějící předmět, případně doplnit dokumentaci. Převzetí se opakuje v nezbytném rozsahu a povinnost dodání je splněna až řádným předáním. Tím není dotčen nárok kupujícího na smluvní pokutu a náhradu škody.</w:t>
      </w:r>
    </w:p>
    <w:p w14:paraId="3C4D6886" w14:textId="77777777" w:rsidR="00BD3A96" w:rsidRPr="00BD3A96" w:rsidRDefault="00BD3A96" w:rsidP="00BD3A96">
      <w:pPr>
        <w:pStyle w:val="Odstavecseseznamem"/>
        <w:tabs>
          <w:tab w:val="left" w:pos="792"/>
          <w:tab w:val="left" w:pos="794"/>
        </w:tabs>
        <w:spacing w:before="120"/>
        <w:ind w:right="106" w:firstLine="0"/>
        <w:jc w:val="both"/>
        <w:rPr>
          <w:rFonts w:ascii="Arial" w:hAnsi="Arial" w:cs="Arial"/>
          <w:sz w:val="20"/>
          <w:szCs w:val="20"/>
        </w:rPr>
      </w:pPr>
    </w:p>
    <w:p w14:paraId="00AFBFD0" w14:textId="77777777" w:rsidR="004932FD" w:rsidRPr="00B45E8B" w:rsidRDefault="008E0975" w:rsidP="00B45E8B">
      <w:pPr>
        <w:pStyle w:val="Nadpis1"/>
        <w:numPr>
          <w:ilvl w:val="0"/>
          <w:numId w:val="4"/>
        </w:numPr>
        <w:tabs>
          <w:tab w:val="left" w:pos="471"/>
        </w:tabs>
        <w:jc w:val="center"/>
        <w:rPr>
          <w:rFonts w:ascii="Arial" w:hAnsi="Arial" w:cs="Arial"/>
          <w:sz w:val="22"/>
          <w:u w:val="none"/>
        </w:rPr>
      </w:pPr>
      <w:r>
        <w:rPr>
          <w:rFonts w:ascii="Arial" w:hAnsi="Arial" w:cs="Arial"/>
          <w:sz w:val="22"/>
          <w:u w:val="none"/>
        </w:rPr>
        <w:t>Záruka za jakost</w:t>
      </w:r>
    </w:p>
    <w:p w14:paraId="715E4DF3" w14:textId="77777777" w:rsidR="00140AE7" w:rsidRPr="00140AE7" w:rsidRDefault="00140AE7"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AC1B5F" w:rsidRPr="00AC1B5F">
        <w:rPr>
          <w:rFonts w:ascii="Arial" w:hAnsi="Arial" w:cs="Arial"/>
          <w:sz w:val="20"/>
          <w:szCs w:val="20"/>
        </w:rPr>
        <w:t xml:space="preserve">rodávající poskytuje záruku za jakost na celý předmět koupě </w:t>
      </w:r>
      <w:r w:rsidR="00AC1B5F" w:rsidRPr="006A7879">
        <w:rPr>
          <w:rFonts w:ascii="Arial" w:hAnsi="Arial" w:cs="Arial"/>
          <w:sz w:val="20"/>
          <w:szCs w:val="20"/>
        </w:rPr>
        <w:t xml:space="preserve">v délce </w:t>
      </w:r>
      <w:r w:rsidR="00AC1B5F" w:rsidRPr="006A7879">
        <w:rPr>
          <w:rFonts w:ascii="Arial" w:hAnsi="Arial" w:cs="Arial"/>
          <w:b/>
          <w:sz w:val="20"/>
          <w:szCs w:val="20"/>
        </w:rPr>
        <w:t>24 měsíců</w:t>
      </w:r>
      <w:r w:rsidR="00AC1B5F" w:rsidRPr="006A7879">
        <w:rPr>
          <w:rFonts w:ascii="Arial" w:hAnsi="Arial" w:cs="Arial"/>
          <w:sz w:val="20"/>
          <w:szCs w:val="20"/>
        </w:rPr>
        <w:t>.</w:t>
      </w:r>
    </w:p>
    <w:p w14:paraId="24FDB1FE"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Záruční doba začíná běžet ode dne řádného převzetí předmětu koupě. V případě převzetí předmětu koupě s vadami záruční doba neskončí dříve než uplynutím záruční doby v délce dle předchozího odstavce ode dne odstranění poslední vady zjištěné při převzetí předmětu koupě s vadami. Záruční doba se automaticky prodlužuje o dobu, která uplyne mezi </w:t>
      </w:r>
      <w:r w:rsidRPr="00140AE7">
        <w:rPr>
          <w:rFonts w:ascii="Arial" w:hAnsi="Arial" w:cs="Arial"/>
          <w:sz w:val="20"/>
          <w:szCs w:val="20"/>
        </w:rPr>
        <w:lastRenderedPageBreak/>
        <w:t>uplatněním reklamace a odstraněním vady. Uvedená záruční doba se poskytuje také na práce a</w:t>
      </w:r>
      <w:r w:rsidR="006073AB">
        <w:rPr>
          <w:rFonts w:ascii="Arial" w:hAnsi="Arial" w:cs="Arial"/>
          <w:sz w:val="20"/>
          <w:szCs w:val="20"/>
        </w:rPr>
        <w:t> </w:t>
      </w:r>
      <w:r w:rsidRPr="00140AE7">
        <w:rPr>
          <w:rFonts w:ascii="Arial" w:hAnsi="Arial" w:cs="Arial"/>
          <w:sz w:val="20"/>
          <w:szCs w:val="20"/>
        </w:rPr>
        <w:t>ty části předmětu koupě, které se stanou součástí předmětu koupě v důsledku provedení záručních oprav (tj. na vyměněné náhradní díly apod.).</w:t>
      </w:r>
    </w:p>
    <w:p w14:paraId="33A21F96"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Prodávající se zavazuje, že uhradí kupujícímu veškeré náklady spojené s uplatněním odpovědnosti za vady v záruční době.</w:t>
      </w:r>
    </w:p>
    <w:p w14:paraId="6DA28DD0" w14:textId="77777777" w:rsidR="00140AE7" w:rsidRPr="005B28E1" w:rsidRDefault="00AC1B5F" w:rsidP="00AC1B5F">
      <w:pPr>
        <w:pStyle w:val="Odstavecseseznamem"/>
        <w:numPr>
          <w:ilvl w:val="1"/>
          <w:numId w:val="4"/>
        </w:numPr>
        <w:spacing w:before="121"/>
        <w:jc w:val="both"/>
        <w:rPr>
          <w:rFonts w:ascii="Arial" w:hAnsi="Arial" w:cs="Arial"/>
          <w:sz w:val="20"/>
          <w:szCs w:val="20"/>
        </w:rPr>
      </w:pPr>
      <w:r>
        <w:rPr>
          <w:rFonts w:ascii="Arial" w:hAnsi="Arial" w:cs="Arial"/>
          <w:sz w:val="20"/>
          <w:szCs w:val="20"/>
        </w:rPr>
        <w:t xml:space="preserve">Kupující </w:t>
      </w:r>
      <w:r w:rsidRPr="00AC1B5F">
        <w:rPr>
          <w:rFonts w:ascii="Arial" w:hAnsi="Arial" w:cs="Arial"/>
          <w:sz w:val="20"/>
          <w:szCs w:val="20"/>
        </w:rPr>
        <w:t>je povinen zkontrolovat předmět koupě bez zbytečného odkladu po jeho převzetí</w:t>
      </w:r>
      <w:r w:rsidR="00140AE7" w:rsidRPr="005B28E1">
        <w:rPr>
          <w:rFonts w:ascii="Arial" w:hAnsi="Arial" w:cs="Arial"/>
          <w:sz w:val="20"/>
          <w:szCs w:val="20"/>
        </w:rPr>
        <w:t xml:space="preserve"> a</w:t>
      </w:r>
      <w:r w:rsidR="006073AB">
        <w:rPr>
          <w:rFonts w:ascii="Arial" w:hAnsi="Arial" w:cs="Arial"/>
          <w:sz w:val="20"/>
          <w:szCs w:val="20"/>
        </w:rPr>
        <w:t> </w:t>
      </w:r>
      <w:r w:rsidR="00140AE7" w:rsidRPr="005B28E1">
        <w:rPr>
          <w:rFonts w:ascii="Arial" w:hAnsi="Arial" w:cs="Arial"/>
          <w:sz w:val="20"/>
          <w:szCs w:val="20"/>
        </w:rPr>
        <w:t xml:space="preserve">přesvědčit se o jeho vlastnostech a množství. </w:t>
      </w:r>
      <w:r w:rsidRPr="00AC1B5F">
        <w:rPr>
          <w:rFonts w:ascii="Arial" w:hAnsi="Arial" w:cs="Arial"/>
          <w:sz w:val="20"/>
          <w:szCs w:val="20"/>
        </w:rPr>
        <w:t>Vady zjištěné při převzetí</w:t>
      </w:r>
      <w:r>
        <w:rPr>
          <w:rFonts w:ascii="Arial" w:hAnsi="Arial" w:cs="Arial"/>
          <w:sz w:val="20"/>
          <w:szCs w:val="20"/>
        </w:rPr>
        <w:t xml:space="preserve"> uvede do předávacího protokolu</w:t>
      </w:r>
      <w:r w:rsidR="005B28E1" w:rsidRPr="005B28E1">
        <w:rPr>
          <w:rFonts w:ascii="Arial" w:hAnsi="Arial" w:cs="Arial"/>
          <w:sz w:val="20"/>
          <w:szCs w:val="20"/>
        </w:rPr>
        <w:t xml:space="preserve">. </w:t>
      </w:r>
      <w:r w:rsidRPr="00AC1B5F">
        <w:rPr>
          <w:rFonts w:ascii="Arial" w:hAnsi="Arial" w:cs="Arial"/>
          <w:sz w:val="20"/>
          <w:szCs w:val="20"/>
        </w:rPr>
        <w:t>Ostatní vady oznámí prodávajícímu elektronicky nebo telefonicky s</w:t>
      </w:r>
      <w:r w:rsidR="006073AB">
        <w:rPr>
          <w:rFonts w:ascii="Arial" w:hAnsi="Arial" w:cs="Arial"/>
          <w:sz w:val="20"/>
          <w:szCs w:val="20"/>
        </w:rPr>
        <w:t> </w:t>
      </w:r>
      <w:r w:rsidRPr="00AC1B5F">
        <w:rPr>
          <w:rFonts w:ascii="Arial" w:hAnsi="Arial" w:cs="Arial"/>
          <w:sz w:val="20"/>
          <w:szCs w:val="20"/>
        </w:rPr>
        <w:t>písemným potvrzením</w:t>
      </w:r>
      <w:r>
        <w:rPr>
          <w:rFonts w:ascii="Arial" w:hAnsi="Arial" w:cs="Arial"/>
          <w:sz w:val="20"/>
          <w:szCs w:val="20"/>
        </w:rPr>
        <w:t xml:space="preserve"> </w:t>
      </w:r>
      <w:r w:rsidR="005B28E1" w:rsidRPr="005B28E1">
        <w:rPr>
          <w:rFonts w:ascii="Arial" w:hAnsi="Arial" w:cs="Arial"/>
          <w:sz w:val="20"/>
          <w:szCs w:val="20"/>
        </w:rPr>
        <w:t xml:space="preserve">bezodkladně poté, kdy je zjistil, nejpozději však do konce záruční doby. </w:t>
      </w:r>
      <w:r w:rsidRPr="00AC1B5F">
        <w:rPr>
          <w:rFonts w:ascii="Arial" w:hAnsi="Arial" w:cs="Arial"/>
          <w:sz w:val="20"/>
          <w:szCs w:val="20"/>
        </w:rPr>
        <w:t xml:space="preserve">V oznámení popíše </w:t>
      </w:r>
      <w:r>
        <w:rPr>
          <w:rFonts w:ascii="Arial" w:hAnsi="Arial" w:cs="Arial"/>
          <w:sz w:val="20"/>
          <w:szCs w:val="20"/>
        </w:rPr>
        <w:t>vadu nebo způsob jejího projevu</w:t>
      </w:r>
      <w:r w:rsidR="005B28E1" w:rsidRPr="005B28E1">
        <w:rPr>
          <w:rFonts w:ascii="Arial" w:hAnsi="Arial" w:cs="Arial"/>
          <w:sz w:val="20"/>
          <w:szCs w:val="20"/>
        </w:rPr>
        <w:t>.</w:t>
      </w:r>
    </w:p>
    <w:p w14:paraId="102759FA" w14:textId="56DA5F19"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Kupující je povinen nahlásit prodávajícímu zjištěné vady včas a písemně (elektronickou cestou) nebo telefonicky s písemným potvrzením a uvést přibližnou specifikaci závady. Pokud bude kupující požadovat odstranění vady prodávajícím, zavazuje se prodávající započít s</w:t>
      </w:r>
      <w:r w:rsidR="006073AB">
        <w:rPr>
          <w:rFonts w:ascii="Arial" w:hAnsi="Arial" w:cs="Arial"/>
          <w:sz w:val="20"/>
          <w:szCs w:val="20"/>
        </w:rPr>
        <w:t> </w:t>
      </w:r>
      <w:r w:rsidRPr="00140AE7">
        <w:rPr>
          <w:rFonts w:ascii="Arial" w:hAnsi="Arial" w:cs="Arial"/>
          <w:sz w:val="20"/>
          <w:szCs w:val="20"/>
        </w:rPr>
        <w:t xml:space="preserve">odstraňováním nahlášených vad bez zbytečného odkladu. V případě uplatnění reklamace se prodávající zavazuje, že doba nástupu servisního technika na opravu bude maximálně do </w:t>
      </w:r>
      <w:r w:rsidR="006A7879">
        <w:rPr>
          <w:rFonts w:ascii="Arial" w:hAnsi="Arial" w:cs="Arial"/>
          <w:sz w:val="20"/>
          <w:szCs w:val="20"/>
        </w:rPr>
        <w:t>48</w:t>
      </w:r>
      <w:r w:rsidRPr="00140AE7">
        <w:rPr>
          <w:rFonts w:ascii="Arial" w:hAnsi="Arial" w:cs="Arial"/>
          <w:sz w:val="20"/>
          <w:szCs w:val="20"/>
        </w:rPr>
        <w:t xml:space="preserve"> hodin od uplatnění reklamace</w:t>
      </w:r>
      <w:r w:rsidR="0006168D">
        <w:rPr>
          <w:rFonts w:ascii="Arial" w:hAnsi="Arial" w:cs="Arial"/>
          <w:sz w:val="20"/>
          <w:szCs w:val="20"/>
        </w:rPr>
        <w:t xml:space="preserve"> v pracovní dny</w:t>
      </w:r>
      <w:r w:rsidR="00A953AD">
        <w:rPr>
          <w:rFonts w:ascii="Arial" w:hAnsi="Arial" w:cs="Arial"/>
          <w:sz w:val="20"/>
          <w:szCs w:val="20"/>
        </w:rPr>
        <w:t xml:space="preserve">; v ostatních dnech bude nástup zajištěn dle dohody mezi </w:t>
      </w:r>
      <w:r w:rsidR="00A7127F">
        <w:rPr>
          <w:rFonts w:ascii="Arial" w:hAnsi="Arial" w:cs="Arial"/>
          <w:sz w:val="20"/>
          <w:szCs w:val="20"/>
        </w:rPr>
        <w:t xml:space="preserve">kupujícím a prodávajícím. </w:t>
      </w:r>
    </w:p>
    <w:p w14:paraId="50B39792" w14:textId="77777777" w:rsidR="00140AE7" w:rsidRPr="00140AE7"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Jde-li o vadu </w:t>
      </w:r>
      <w:r w:rsidRPr="005B28E1">
        <w:rPr>
          <w:rFonts w:ascii="Arial" w:hAnsi="Arial" w:cs="Arial"/>
          <w:b/>
          <w:sz w:val="20"/>
          <w:szCs w:val="20"/>
        </w:rPr>
        <w:t>odstranitelnou</w:t>
      </w:r>
      <w:r w:rsidRPr="00140AE7">
        <w:rPr>
          <w:rFonts w:ascii="Arial" w:hAnsi="Arial" w:cs="Arial"/>
          <w:sz w:val="20"/>
          <w:szCs w:val="20"/>
        </w:rPr>
        <w:t xml:space="preserve">, zavazuje se prodávající tuto odstranit a uhradit veškeré související náklady nejpozději do 5 pracovních dní od nástupu na opravu. V případě, že charakter, závažnost a rozsah vady neumožní tuto lhůtu k odstranění vady prodávajícímu splnit, může být písemně dohodnuta přiměřeně delší lhůta. </w:t>
      </w:r>
    </w:p>
    <w:p w14:paraId="3E90A01F" w14:textId="7FA7AFCD" w:rsidR="00140AE7" w:rsidRPr="00CF4FD2"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Ukáže-li se reklamovaná vada jako </w:t>
      </w:r>
      <w:r w:rsidRPr="005B28E1">
        <w:rPr>
          <w:rFonts w:ascii="Arial" w:hAnsi="Arial" w:cs="Arial"/>
          <w:b/>
          <w:sz w:val="20"/>
          <w:szCs w:val="20"/>
        </w:rPr>
        <w:t>neodstranitelná</w:t>
      </w:r>
      <w:r w:rsidRPr="00140AE7">
        <w:rPr>
          <w:rFonts w:ascii="Arial" w:hAnsi="Arial" w:cs="Arial"/>
          <w:sz w:val="20"/>
          <w:szCs w:val="20"/>
        </w:rPr>
        <w:t>, zavazuje se prodávající bez zbytečného odkladu o této skutečnosti informovat kupujícího a v případě, že se jedná o</w:t>
      </w:r>
      <w:r w:rsidR="002E58A7">
        <w:rPr>
          <w:rFonts w:ascii="Arial" w:hAnsi="Arial" w:cs="Arial"/>
          <w:sz w:val="20"/>
          <w:szCs w:val="20"/>
        </w:rPr>
        <w:t> </w:t>
      </w:r>
      <w:r w:rsidRPr="00140AE7">
        <w:rPr>
          <w:rFonts w:ascii="Arial" w:hAnsi="Arial" w:cs="Arial"/>
          <w:sz w:val="20"/>
          <w:szCs w:val="20"/>
        </w:rPr>
        <w:t xml:space="preserve">vadu natolik podstatnou, která brání nebo znemožňuje užívání reklamovaného předmětu koupě, zavazuje se prodávající dodat kupujícímu v co nejkratším termínu bezplatně náhradní předmět koupě, a převést </w:t>
      </w:r>
      <w:r w:rsidR="00856C69">
        <w:rPr>
          <w:rFonts w:ascii="Arial" w:hAnsi="Arial" w:cs="Arial"/>
          <w:sz w:val="20"/>
          <w:szCs w:val="20"/>
        </w:rPr>
        <w:t xml:space="preserve">poté </w:t>
      </w:r>
      <w:r w:rsidRPr="00140AE7">
        <w:rPr>
          <w:rFonts w:ascii="Arial" w:hAnsi="Arial" w:cs="Arial"/>
          <w:sz w:val="20"/>
          <w:szCs w:val="20"/>
        </w:rPr>
        <w:t>vlastnické právo k náhradnímu předmětu koupě na kupujícího. Náhradní předmět koupě – tj. konkrétní předmět dodávky musí splňovat veškeré požadavky kupujícího na jakost, provedení a kvalitu, jakož i další specifikace a</w:t>
      </w:r>
      <w:r w:rsidR="002E58A7">
        <w:rPr>
          <w:rFonts w:ascii="Arial" w:hAnsi="Arial" w:cs="Arial"/>
          <w:sz w:val="20"/>
          <w:szCs w:val="20"/>
        </w:rPr>
        <w:t> </w:t>
      </w:r>
      <w:r w:rsidRPr="00140AE7">
        <w:rPr>
          <w:rFonts w:ascii="Arial" w:hAnsi="Arial" w:cs="Arial"/>
          <w:sz w:val="20"/>
          <w:szCs w:val="20"/>
        </w:rPr>
        <w:t>podmínky stanovené touto smlouvou, při zachování totožných či lepších parametrů. V</w:t>
      </w:r>
      <w:r w:rsidR="002E58A7">
        <w:rPr>
          <w:rFonts w:ascii="Arial" w:hAnsi="Arial" w:cs="Arial"/>
          <w:sz w:val="20"/>
          <w:szCs w:val="20"/>
        </w:rPr>
        <w:t> </w:t>
      </w:r>
      <w:r w:rsidRPr="00140AE7">
        <w:rPr>
          <w:rFonts w:ascii="Arial" w:hAnsi="Arial" w:cs="Arial"/>
          <w:sz w:val="20"/>
          <w:szCs w:val="20"/>
        </w:rPr>
        <w:t xml:space="preserve">takovém případě počíná běžet na náhradní předmět koupě nová záruční doba </w:t>
      </w:r>
      <w:r w:rsidRPr="00CF4FD2">
        <w:rPr>
          <w:rFonts w:ascii="Arial" w:hAnsi="Arial" w:cs="Arial"/>
          <w:sz w:val="20"/>
          <w:szCs w:val="20"/>
        </w:rPr>
        <w:t xml:space="preserve">dle </w:t>
      </w:r>
      <w:r w:rsidR="009D17DD" w:rsidRPr="00CF4FD2">
        <w:rPr>
          <w:rFonts w:ascii="Arial" w:hAnsi="Arial" w:cs="Arial"/>
          <w:sz w:val="20"/>
          <w:szCs w:val="20"/>
        </w:rPr>
        <w:t>bodu 6.</w:t>
      </w:r>
      <w:r w:rsidRPr="00CF4FD2">
        <w:rPr>
          <w:rFonts w:ascii="Arial" w:hAnsi="Arial" w:cs="Arial"/>
          <w:sz w:val="20"/>
          <w:szCs w:val="20"/>
        </w:rPr>
        <w:t>1 tohoto článku smlouvy. Veškeré náklady na odvoz, demontáž a případnou odbornou likvidaci v souladu s příslušnými právními přepisy původně dodaného předmětu koupě a dodávku náhradního předmětu koupě za podmínek dle této smlouvy včetně veškerých souvisejících nákladů hradí prodávající.</w:t>
      </w:r>
    </w:p>
    <w:p w14:paraId="4D5B99C8" w14:textId="1AF313F8"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CF4FD2">
        <w:rPr>
          <w:rFonts w:ascii="Arial" w:hAnsi="Arial" w:cs="Arial"/>
          <w:sz w:val="20"/>
          <w:szCs w:val="20"/>
        </w:rPr>
        <w:t xml:space="preserve">Pokud prodávající nezahájí odstranění vady ve lhůtě podle </w:t>
      </w:r>
      <w:r w:rsidR="00CF4FD2" w:rsidRPr="00CF4FD2">
        <w:rPr>
          <w:rFonts w:ascii="Arial" w:hAnsi="Arial" w:cs="Arial"/>
          <w:sz w:val="20"/>
          <w:szCs w:val="20"/>
        </w:rPr>
        <w:t>bodu 6.5</w:t>
      </w:r>
      <w:r w:rsidRPr="00AC1B5F">
        <w:rPr>
          <w:rFonts w:ascii="Arial" w:hAnsi="Arial" w:cs="Arial"/>
          <w:sz w:val="20"/>
          <w:szCs w:val="20"/>
        </w:rPr>
        <w:t xml:space="preserve"> nebo ji ve stanovené lhůtě neodstraní, může kupující zajistit opravu sám nebo prostřednictvím třetí osoby na náklady prodávajícího. Tím není dotčeno právo ze záruky.</w:t>
      </w:r>
    </w:p>
    <w:p w14:paraId="4E27634C"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AC1B5F">
        <w:rPr>
          <w:rFonts w:ascii="Arial" w:hAnsi="Arial" w:cs="Arial"/>
          <w:sz w:val="20"/>
          <w:szCs w:val="20"/>
        </w:rPr>
        <w:t>Všechny reklamace jsou po dobu záruční lhůty odstraňovány bezplatně</w:t>
      </w:r>
      <w:r w:rsidR="00140AE7" w:rsidRPr="00140AE7">
        <w:rPr>
          <w:rFonts w:ascii="Arial" w:hAnsi="Arial" w:cs="Arial"/>
          <w:sz w:val="20"/>
          <w:szCs w:val="20"/>
        </w:rPr>
        <w:t>.</w:t>
      </w:r>
    </w:p>
    <w:p w14:paraId="58194C0D" w14:textId="77777777" w:rsidR="00EB5AB1" w:rsidRPr="00EB5AB1" w:rsidRDefault="00EB5AB1"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EB5AB1">
        <w:rPr>
          <w:rFonts w:ascii="Arial" w:hAnsi="Arial" w:cs="Arial"/>
          <w:b/>
          <w:sz w:val="20"/>
          <w:szCs w:val="20"/>
        </w:rPr>
        <w:t>Kontaktní údaje pro uplatnění reklamací</w:t>
      </w:r>
      <w:r w:rsidRPr="00EB5AB1">
        <w:rPr>
          <w:rFonts w:ascii="Arial" w:hAnsi="Arial" w:cs="Arial"/>
          <w:sz w:val="20"/>
          <w:szCs w:val="20"/>
        </w:rPr>
        <w:t>:</w:t>
      </w:r>
    </w:p>
    <w:p w14:paraId="5D8768B6" w14:textId="77777777" w:rsidR="00EB5AB1" w:rsidRPr="00EB5AB1"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 xml:space="preserve">tel.: </w:t>
      </w:r>
      <w:r w:rsidRPr="00EB5AB1">
        <w:rPr>
          <w:rFonts w:ascii="Arial" w:hAnsi="Arial" w:cs="Arial"/>
          <w:sz w:val="20"/>
          <w:szCs w:val="20"/>
          <w:highlight w:val="yellow"/>
        </w:rPr>
        <w:t>[doplní účastník]</w:t>
      </w:r>
      <w:r w:rsidRPr="00EB5AB1">
        <w:rPr>
          <w:rFonts w:ascii="Arial" w:hAnsi="Arial" w:cs="Arial"/>
          <w:sz w:val="20"/>
          <w:szCs w:val="20"/>
        </w:rPr>
        <w:t xml:space="preserve">, e-mail: </w:t>
      </w:r>
      <w:r w:rsidRPr="00EB5AB1">
        <w:rPr>
          <w:rFonts w:ascii="Arial" w:hAnsi="Arial" w:cs="Arial"/>
          <w:sz w:val="20"/>
          <w:szCs w:val="20"/>
          <w:highlight w:val="yellow"/>
        </w:rPr>
        <w:t>[doplní účastník].</w:t>
      </w:r>
    </w:p>
    <w:p w14:paraId="2EC8EDBA" w14:textId="77777777" w:rsidR="00140AE7" w:rsidRPr="00140AE7"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Pracovní doba zahrnuje všední dny od 7:30 do 16:30. Reklamace se považuje za uplatněnou v okamžiku telefonátu (s následným písemným potvrzením) nebo odes</w:t>
      </w:r>
      <w:r>
        <w:rPr>
          <w:rFonts w:ascii="Arial" w:hAnsi="Arial" w:cs="Arial"/>
          <w:sz w:val="20"/>
          <w:szCs w:val="20"/>
        </w:rPr>
        <w:t>lání e-mailu na uvedený kontakt</w:t>
      </w:r>
      <w:r w:rsidR="00140AE7" w:rsidRPr="00140AE7">
        <w:rPr>
          <w:rFonts w:ascii="Arial" w:hAnsi="Arial" w:cs="Arial"/>
          <w:sz w:val="20"/>
          <w:szCs w:val="20"/>
        </w:rPr>
        <w:t xml:space="preserve">. </w:t>
      </w:r>
    </w:p>
    <w:p w14:paraId="6D54C9B7" w14:textId="77777777" w:rsidR="004932FD" w:rsidRPr="000D125E" w:rsidRDefault="00140AE7"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EB5AB1" w:rsidRPr="00EB5AB1">
        <w:rPr>
          <w:rFonts w:ascii="Arial" w:hAnsi="Arial" w:cs="Arial"/>
          <w:sz w:val="20"/>
          <w:szCs w:val="20"/>
        </w:rPr>
        <w:t>o celou dobu záruky je prodávající povinen používat výhradně originální náhradní díly</w:t>
      </w:r>
      <w:r w:rsidRPr="00140AE7">
        <w:rPr>
          <w:rFonts w:ascii="Arial" w:hAnsi="Arial" w:cs="Arial"/>
          <w:sz w:val="20"/>
          <w:szCs w:val="20"/>
        </w:rPr>
        <w:t>.</w:t>
      </w:r>
    </w:p>
    <w:p w14:paraId="120601C1" w14:textId="3B5C6A00" w:rsidR="004932FD" w:rsidRPr="00CF4FD2" w:rsidRDefault="00BC11E2" w:rsidP="00CF4FD2">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pacing w:val="-2"/>
          <w:sz w:val="20"/>
          <w:szCs w:val="20"/>
        </w:rPr>
        <w:t xml:space="preserve">Právo uplatnění reklamací je kupující oprávněn přenést na budoucího provozovatele </w:t>
      </w:r>
      <w:r w:rsidRPr="00A7127F">
        <w:rPr>
          <w:rFonts w:ascii="Arial" w:hAnsi="Arial" w:cs="Arial"/>
          <w:sz w:val="20"/>
          <w:szCs w:val="20"/>
        </w:rPr>
        <w:t>Pobytové odlehčovací služby Zábřeh – Sušilova.</w:t>
      </w:r>
    </w:p>
    <w:p w14:paraId="7E411CA4" w14:textId="77777777" w:rsidR="000D125E" w:rsidRPr="000D125E" w:rsidRDefault="000D125E" w:rsidP="000D125E">
      <w:pPr>
        <w:pStyle w:val="Odstavecseseznamem"/>
        <w:tabs>
          <w:tab w:val="left" w:pos="792"/>
          <w:tab w:val="left" w:pos="794"/>
        </w:tabs>
        <w:spacing w:before="120"/>
        <w:ind w:left="793" w:right="106" w:firstLine="0"/>
        <w:jc w:val="both"/>
        <w:rPr>
          <w:rFonts w:ascii="Arial" w:hAnsi="Arial" w:cs="Arial"/>
          <w:sz w:val="20"/>
          <w:szCs w:val="20"/>
        </w:rPr>
      </w:pPr>
    </w:p>
    <w:p w14:paraId="22F4B9CA" w14:textId="77777777" w:rsidR="000D125E" w:rsidRPr="00312C88" w:rsidRDefault="00E90897" w:rsidP="000D125E">
      <w:pPr>
        <w:pStyle w:val="Nadpis1"/>
        <w:numPr>
          <w:ilvl w:val="0"/>
          <w:numId w:val="4"/>
        </w:numPr>
        <w:tabs>
          <w:tab w:val="left" w:pos="471"/>
        </w:tabs>
        <w:jc w:val="center"/>
        <w:rPr>
          <w:rFonts w:ascii="Arial" w:hAnsi="Arial" w:cs="Arial"/>
          <w:u w:val="none"/>
        </w:rPr>
      </w:pPr>
      <w:r>
        <w:rPr>
          <w:rFonts w:ascii="Arial" w:hAnsi="Arial" w:cs="Arial"/>
          <w:sz w:val="22"/>
          <w:u w:val="none"/>
        </w:rPr>
        <w:t>Smluvní sankce</w:t>
      </w:r>
    </w:p>
    <w:p w14:paraId="218837C0"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V případě prodlení prodávajícího s plněním jeho povinností dle této smlouvy se prodávající zavazuje uhradit kupujícímu smluvní pokutu, a to:</w:t>
      </w:r>
    </w:p>
    <w:p w14:paraId="01CF9187"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ve výši 2.000 Kč za každý i započatý den prodlení, a to v případě prodlení s dodáním </w:t>
      </w:r>
      <w:r w:rsidRPr="00D12FC8">
        <w:rPr>
          <w:rFonts w:ascii="Arial" w:hAnsi="Arial" w:cs="Arial"/>
          <w:spacing w:val="-2"/>
          <w:sz w:val="20"/>
          <w:szCs w:val="20"/>
        </w:rPr>
        <w:lastRenderedPageBreak/>
        <w:t>celého předmětu koupě nebo jeho části oproti sjednanému termínu dodání;</w:t>
      </w:r>
    </w:p>
    <w:p w14:paraId="130E942E"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1.000 Kč za každý i započatý den prodlení, a to v případě:</w:t>
      </w:r>
    </w:p>
    <w:p w14:paraId="31575BAA" w14:textId="77777777" w:rsidR="00D12FC8" w:rsidRPr="00D12FC8"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dodání předmětu koupě v neúplném nebo nedostatečném množství (oproti objednanému či specifikovanému),</w:t>
      </w:r>
    </w:p>
    <w:p w14:paraId="7F646704" w14:textId="77777777" w:rsidR="00D12FC8" w:rsidRPr="00CF4FD2"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nebo prodlení s dodáním předepsané dokumentace (zejména návodů k použití, záručních listů, certifikátů, prohlášení o shodě apod.), kterou je prodávající povinen předat při dodání předmětu </w:t>
      </w:r>
      <w:r w:rsidRPr="00CF4FD2">
        <w:rPr>
          <w:rFonts w:ascii="Arial" w:hAnsi="Arial" w:cs="Arial"/>
          <w:spacing w:val="-2"/>
          <w:sz w:val="20"/>
          <w:szCs w:val="20"/>
        </w:rPr>
        <w:t xml:space="preserve">koupě </w:t>
      </w:r>
      <w:r w:rsidR="00A9547B" w:rsidRPr="00CF4FD2">
        <w:rPr>
          <w:rFonts w:ascii="Arial" w:hAnsi="Arial" w:cs="Arial"/>
          <w:spacing w:val="-2"/>
          <w:sz w:val="20"/>
          <w:szCs w:val="20"/>
        </w:rPr>
        <w:t xml:space="preserve">dle čl. 2 </w:t>
      </w:r>
      <w:r w:rsidR="009D17DD" w:rsidRPr="00CF4FD2">
        <w:rPr>
          <w:rFonts w:ascii="Arial" w:hAnsi="Arial" w:cs="Arial"/>
          <w:spacing w:val="-2"/>
          <w:sz w:val="20"/>
          <w:szCs w:val="20"/>
        </w:rPr>
        <w:t>bodu</w:t>
      </w:r>
      <w:r w:rsidR="00A9547B" w:rsidRPr="00CF4FD2">
        <w:rPr>
          <w:rFonts w:ascii="Arial" w:hAnsi="Arial" w:cs="Arial"/>
          <w:spacing w:val="-2"/>
          <w:sz w:val="20"/>
          <w:szCs w:val="20"/>
        </w:rPr>
        <w:t xml:space="preserve"> 2.2</w:t>
      </w:r>
      <w:r w:rsidRPr="00CF4FD2">
        <w:rPr>
          <w:rFonts w:ascii="Arial" w:hAnsi="Arial" w:cs="Arial"/>
          <w:spacing w:val="-2"/>
          <w:sz w:val="20"/>
          <w:szCs w:val="20"/>
        </w:rPr>
        <w:t xml:space="preserve"> této smlouvy.</w:t>
      </w:r>
    </w:p>
    <w:p w14:paraId="49D0F1A0" w14:textId="77777777" w:rsidR="00E90897" w:rsidRPr="00CF4FD2"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CF4FD2">
        <w:rPr>
          <w:rFonts w:ascii="Arial" w:hAnsi="Arial" w:cs="Arial"/>
          <w:spacing w:val="-2"/>
          <w:sz w:val="20"/>
          <w:szCs w:val="20"/>
        </w:rPr>
        <w:t>ve výši 1.000 Kč za každý i započatý den prodlení, a to v případě prodlení prodávajícího s</w:t>
      </w:r>
      <w:r w:rsidR="001F04EE" w:rsidRPr="00CF4FD2">
        <w:rPr>
          <w:rFonts w:ascii="Arial" w:hAnsi="Arial" w:cs="Arial"/>
          <w:spacing w:val="-2"/>
          <w:sz w:val="20"/>
          <w:szCs w:val="20"/>
        </w:rPr>
        <w:t> </w:t>
      </w:r>
      <w:r w:rsidRPr="00CF4FD2">
        <w:rPr>
          <w:rFonts w:ascii="Arial" w:hAnsi="Arial" w:cs="Arial"/>
          <w:spacing w:val="-2"/>
          <w:sz w:val="20"/>
          <w:szCs w:val="20"/>
        </w:rPr>
        <w:t>odstraněním vad zjištěných v záruční době ve lhůtách stanovených touto smlouvou</w:t>
      </w:r>
      <w:r w:rsidR="00E90897" w:rsidRPr="00CF4FD2">
        <w:rPr>
          <w:rFonts w:ascii="Arial" w:hAnsi="Arial" w:cs="Arial"/>
          <w:spacing w:val="-2"/>
          <w:sz w:val="20"/>
          <w:szCs w:val="20"/>
        </w:rPr>
        <w:t>,</w:t>
      </w:r>
    </w:p>
    <w:p w14:paraId="6FD253A0" w14:textId="77777777" w:rsidR="00E90897" w:rsidRPr="00CF4FD2"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CF4FD2">
        <w:rPr>
          <w:rFonts w:ascii="Arial" w:hAnsi="Arial" w:cs="Arial"/>
          <w:spacing w:val="-2"/>
          <w:sz w:val="20"/>
          <w:szCs w:val="20"/>
        </w:rPr>
        <w:t>ve výši 5.000 Kč za každé jednotlivé porušení, a to v případě, že prodávající poruší jakoukoli jinou povinnost stanovenou touto smlouvou, která není výslovně sankcionována jiným ustanovením o smluvní pokutě.</w:t>
      </w:r>
      <w:r w:rsidR="00E90897" w:rsidRPr="00CF4FD2">
        <w:rPr>
          <w:rFonts w:ascii="Arial" w:hAnsi="Arial" w:cs="Arial"/>
          <w:spacing w:val="-2"/>
          <w:sz w:val="20"/>
          <w:szCs w:val="20"/>
        </w:rPr>
        <w:t xml:space="preserve"> </w:t>
      </w:r>
    </w:p>
    <w:p w14:paraId="72DF0C6B" w14:textId="77777777" w:rsidR="00E90897" w:rsidRPr="00CF4FD2" w:rsidRDefault="00977EEB" w:rsidP="00977EEB">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CF4FD2">
        <w:rPr>
          <w:rFonts w:ascii="Arial" w:hAnsi="Arial" w:cs="Arial"/>
          <w:spacing w:val="-2"/>
          <w:sz w:val="20"/>
          <w:szCs w:val="20"/>
        </w:rPr>
        <w:t>Uplatněním smluvní pokuty není dotčeno právo kupujícího na náhradu škody, která mu vznikla v</w:t>
      </w:r>
      <w:r w:rsidR="001F04EE" w:rsidRPr="00CF4FD2">
        <w:rPr>
          <w:rFonts w:ascii="Arial" w:hAnsi="Arial" w:cs="Arial"/>
          <w:spacing w:val="-2"/>
          <w:sz w:val="20"/>
          <w:szCs w:val="20"/>
        </w:rPr>
        <w:t> </w:t>
      </w:r>
      <w:r w:rsidRPr="00CF4FD2">
        <w:rPr>
          <w:rFonts w:ascii="Arial" w:hAnsi="Arial" w:cs="Arial"/>
          <w:spacing w:val="-2"/>
          <w:sz w:val="20"/>
          <w:szCs w:val="20"/>
        </w:rPr>
        <w:t>souvislosti s porušením povinnosti, ke které se smluvní pokuta vztahuje, a to v rozsahu, v</w:t>
      </w:r>
      <w:r w:rsidR="001F04EE" w:rsidRPr="00CF4FD2">
        <w:rPr>
          <w:rFonts w:ascii="Arial" w:hAnsi="Arial" w:cs="Arial"/>
          <w:spacing w:val="-2"/>
          <w:sz w:val="20"/>
          <w:szCs w:val="20"/>
        </w:rPr>
        <w:t> </w:t>
      </w:r>
      <w:r w:rsidRPr="00CF4FD2">
        <w:rPr>
          <w:rFonts w:ascii="Arial" w:hAnsi="Arial" w:cs="Arial"/>
          <w:spacing w:val="-2"/>
          <w:sz w:val="20"/>
          <w:szCs w:val="20"/>
        </w:rPr>
        <w:t>jakém náhrada škody přesahuje sjednanou smluvní pokutu</w:t>
      </w:r>
      <w:r w:rsidR="00E90897" w:rsidRPr="00CF4FD2">
        <w:rPr>
          <w:rFonts w:ascii="Arial" w:hAnsi="Arial" w:cs="Arial"/>
          <w:spacing w:val="-2"/>
          <w:sz w:val="20"/>
          <w:szCs w:val="20"/>
        </w:rPr>
        <w:t>. Smluvní strany se dohodly, že ustanovení § 2050 občanského zákoníku se nepoužije.</w:t>
      </w:r>
    </w:p>
    <w:p w14:paraId="71EC6944"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V případě prodlení s platbou faktury za dodání předmětu koupě uhradí kupující prodávajícímu smluvní pokutu ve výši </w:t>
      </w:r>
      <w:r w:rsidR="00593144">
        <w:rPr>
          <w:rFonts w:ascii="Arial" w:hAnsi="Arial" w:cs="Arial"/>
          <w:spacing w:val="-2"/>
          <w:sz w:val="20"/>
          <w:szCs w:val="20"/>
        </w:rPr>
        <w:t>2.000 Kč</w:t>
      </w:r>
      <w:r w:rsidRPr="00E90897">
        <w:rPr>
          <w:rFonts w:ascii="Arial" w:hAnsi="Arial" w:cs="Arial"/>
          <w:spacing w:val="-2"/>
          <w:sz w:val="20"/>
          <w:szCs w:val="20"/>
        </w:rPr>
        <w:t xml:space="preserve"> za každý i započatý den prodlení. </w:t>
      </w:r>
    </w:p>
    <w:p w14:paraId="158F5469"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Smluvní strany prohlašují, že sjednaná výše smluvních pokut je přiměřená významu zajištěné právní povinnosti. </w:t>
      </w:r>
    </w:p>
    <w:p w14:paraId="36A5F99E" w14:textId="77777777" w:rsidR="004932FD" w:rsidRPr="00580322" w:rsidRDefault="00E90897" w:rsidP="004F2E34">
      <w:pPr>
        <w:pStyle w:val="Odstavecseseznamem"/>
        <w:numPr>
          <w:ilvl w:val="1"/>
          <w:numId w:val="4"/>
        </w:numPr>
        <w:tabs>
          <w:tab w:val="left" w:pos="792"/>
          <w:tab w:val="left" w:pos="794"/>
        </w:tabs>
        <w:spacing w:before="120"/>
        <w:ind w:left="793" w:right="108"/>
        <w:jc w:val="both"/>
        <w:rPr>
          <w:rFonts w:ascii="Arial" w:hAnsi="Arial" w:cs="Arial"/>
          <w:sz w:val="20"/>
          <w:szCs w:val="20"/>
        </w:rPr>
      </w:pPr>
      <w:r w:rsidRPr="00E90897">
        <w:rPr>
          <w:rFonts w:ascii="Arial" w:hAnsi="Arial" w:cs="Arial"/>
          <w:spacing w:val="-2"/>
          <w:sz w:val="20"/>
          <w:szCs w:val="20"/>
        </w:rPr>
        <w:t>Smluvní pokuta bude uhrazena na základě faktury vystavené příslušnou smluvní stranou</w:t>
      </w:r>
      <w:r w:rsidR="00977EEB">
        <w:rPr>
          <w:rFonts w:ascii="Arial" w:hAnsi="Arial" w:cs="Arial"/>
          <w:spacing w:val="-2"/>
          <w:sz w:val="20"/>
          <w:szCs w:val="20"/>
        </w:rPr>
        <w:t>, ve které musí být uvedeno</w:t>
      </w:r>
      <w:r w:rsidR="00977EEB" w:rsidRPr="00977EEB">
        <w:rPr>
          <w:rFonts w:ascii="Arial" w:hAnsi="Arial" w:cs="Arial"/>
          <w:spacing w:val="-2"/>
          <w:sz w:val="20"/>
          <w:szCs w:val="20"/>
        </w:rPr>
        <w:t xml:space="preserve"> ustanovení smlouvy, které k vyúčtování sankce opravňuje, a způsob výpočtu celkové výše sankce</w:t>
      </w:r>
      <w:r w:rsidR="002E29B7">
        <w:rPr>
          <w:rFonts w:ascii="Arial" w:hAnsi="Arial" w:cs="Arial"/>
          <w:spacing w:val="-2"/>
          <w:sz w:val="20"/>
          <w:szCs w:val="20"/>
        </w:rPr>
        <w:t>. Splatnost této faktury je 30 (třicet)</w:t>
      </w:r>
      <w:r w:rsidRPr="00E90897">
        <w:rPr>
          <w:rFonts w:ascii="Arial" w:hAnsi="Arial" w:cs="Arial"/>
          <w:spacing w:val="-2"/>
          <w:sz w:val="20"/>
          <w:szCs w:val="20"/>
        </w:rPr>
        <w:t xml:space="preserve"> dní od jejího doručení příslušné smluvní straně</w:t>
      </w:r>
      <w:r w:rsidR="00977EEB">
        <w:rPr>
          <w:rFonts w:ascii="Arial" w:hAnsi="Arial" w:cs="Arial"/>
          <w:spacing w:val="-2"/>
          <w:sz w:val="20"/>
          <w:szCs w:val="20"/>
        </w:rPr>
        <w:t>.</w:t>
      </w:r>
    </w:p>
    <w:p w14:paraId="1865E217" w14:textId="77777777" w:rsidR="00580322" w:rsidRPr="00580322" w:rsidRDefault="00580322" w:rsidP="00580322">
      <w:pPr>
        <w:pStyle w:val="Odstavecseseznamem"/>
        <w:numPr>
          <w:ilvl w:val="1"/>
          <w:numId w:val="4"/>
        </w:numPr>
        <w:tabs>
          <w:tab w:val="left" w:pos="792"/>
          <w:tab w:val="left" w:pos="794"/>
        </w:tabs>
        <w:spacing w:before="120"/>
        <w:ind w:right="106"/>
        <w:jc w:val="both"/>
        <w:rPr>
          <w:rFonts w:ascii="Arial" w:hAnsi="Arial" w:cs="Arial"/>
          <w:sz w:val="20"/>
          <w:szCs w:val="20"/>
        </w:rPr>
      </w:pPr>
      <w:r w:rsidRPr="00580322">
        <w:rPr>
          <w:rFonts w:ascii="Arial" w:hAnsi="Arial" w:cs="Arial"/>
          <w:sz w:val="20"/>
          <w:szCs w:val="20"/>
        </w:rPr>
        <w:t>Úhrada smluvní pokuty nezbavuje prodávajícího povinnosti splnit daný závazek, k jehož porušení se smluvní pokuta vztahuje.</w:t>
      </w:r>
    </w:p>
    <w:p w14:paraId="179F4EF8" w14:textId="77777777" w:rsidR="00DF52E1" w:rsidRPr="00312C88" w:rsidRDefault="00DF52E1">
      <w:pPr>
        <w:pStyle w:val="Zkladntext"/>
        <w:spacing w:before="30"/>
        <w:ind w:left="0"/>
        <w:rPr>
          <w:rFonts w:ascii="Arial" w:hAnsi="Arial" w:cs="Arial"/>
          <w:sz w:val="20"/>
          <w:szCs w:val="20"/>
        </w:rPr>
      </w:pPr>
    </w:p>
    <w:p w14:paraId="55A545ED" w14:textId="77777777" w:rsidR="004932FD" w:rsidRPr="00580322" w:rsidRDefault="00A018E1" w:rsidP="00580322">
      <w:pPr>
        <w:pStyle w:val="Nadpis1"/>
        <w:numPr>
          <w:ilvl w:val="0"/>
          <w:numId w:val="4"/>
        </w:numPr>
        <w:tabs>
          <w:tab w:val="left" w:pos="471"/>
        </w:tabs>
        <w:spacing w:before="1"/>
        <w:ind w:left="471" w:hanging="356"/>
        <w:jc w:val="center"/>
        <w:rPr>
          <w:rFonts w:ascii="Arial" w:hAnsi="Arial" w:cs="Arial"/>
          <w:sz w:val="22"/>
          <w:u w:val="none"/>
        </w:rPr>
      </w:pPr>
      <w:r w:rsidRPr="00580322">
        <w:rPr>
          <w:rFonts w:ascii="Arial" w:hAnsi="Arial" w:cs="Arial"/>
          <w:sz w:val="22"/>
          <w:u w:val="none"/>
        </w:rPr>
        <w:t>Ostatní</w:t>
      </w:r>
      <w:r w:rsidRPr="00580322">
        <w:rPr>
          <w:rFonts w:ascii="Arial" w:hAnsi="Arial" w:cs="Arial"/>
          <w:spacing w:val="-9"/>
          <w:sz w:val="22"/>
          <w:u w:val="none"/>
        </w:rPr>
        <w:t xml:space="preserve"> </w:t>
      </w:r>
      <w:r w:rsidRPr="00580322">
        <w:rPr>
          <w:rFonts w:ascii="Arial" w:hAnsi="Arial" w:cs="Arial"/>
          <w:spacing w:val="-2"/>
          <w:sz w:val="22"/>
          <w:u w:val="none"/>
        </w:rPr>
        <w:t>ujednání</w:t>
      </w:r>
    </w:p>
    <w:p w14:paraId="40787A07" w14:textId="77777777" w:rsidR="004D7CB3" w:rsidRPr="004D7CB3" w:rsidRDefault="004D7CB3" w:rsidP="004D7CB3">
      <w:pPr>
        <w:pStyle w:val="Odstavecseseznamem"/>
        <w:numPr>
          <w:ilvl w:val="1"/>
          <w:numId w:val="4"/>
        </w:numPr>
        <w:tabs>
          <w:tab w:val="left" w:pos="791"/>
          <w:tab w:val="left" w:pos="794"/>
          <w:tab w:val="left" w:pos="3969"/>
        </w:tabs>
        <w:spacing w:before="120"/>
        <w:ind w:right="105"/>
        <w:jc w:val="both"/>
        <w:rPr>
          <w:rFonts w:ascii="Arial" w:hAnsi="Arial" w:cs="Arial"/>
          <w:sz w:val="20"/>
          <w:szCs w:val="20"/>
        </w:rPr>
      </w:pPr>
      <w:r w:rsidRPr="004D7CB3">
        <w:rPr>
          <w:rFonts w:ascii="Arial" w:hAnsi="Arial" w:cs="Arial"/>
          <w:sz w:val="20"/>
          <w:szCs w:val="20"/>
        </w:rPr>
        <w:t>Kon</w:t>
      </w:r>
      <w:r>
        <w:rPr>
          <w:rFonts w:ascii="Arial" w:hAnsi="Arial" w:cs="Arial"/>
          <w:sz w:val="20"/>
          <w:szCs w:val="20"/>
        </w:rPr>
        <w:t xml:space="preserve">taktní osobou prodávajícího je: </w:t>
      </w: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w:t>
      </w:r>
      <w:r w:rsidRPr="004D7CB3">
        <w:rPr>
          <w:rFonts w:ascii="Arial" w:hAnsi="Arial" w:cs="Arial"/>
          <w:b/>
          <w:sz w:val="20"/>
          <w:szCs w:val="20"/>
          <w:highlight w:val="yellow"/>
        </w:rPr>
        <w:t>doplní účastník</w:t>
      </w:r>
      <w:r w:rsidRPr="004D7CB3">
        <w:rPr>
          <w:rFonts w:ascii="Arial" w:hAnsi="Arial" w:cs="Arial"/>
          <w:sz w:val="20"/>
          <w:szCs w:val="20"/>
        </w:rPr>
        <w:t>]</w:t>
      </w:r>
    </w:p>
    <w:p w14:paraId="68EE2BB8" w14:textId="77777777" w:rsidR="004D7CB3" w:rsidRPr="004D7CB3" w:rsidRDefault="004D7CB3" w:rsidP="004D7CB3">
      <w:pPr>
        <w:pStyle w:val="Odstavecseseznamem"/>
        <w:tabs>
          <w:tab w:val="left" w:pos="791"/>
          <w:tab w:val="left" w:pos="794"/>
          <w:tab w:val="left" w:pos="3969"/>
        </w:tabs>
        <w:spacing w:before="120"/>
        <w:ind w:right="105" w:firstLine="0"/>
        <w:jc w:val="both"/>
        <w:rPr>
          <w:rFonts w:ascii="Arial" w:hAnsi="Arial" w:cs="Arial"/>
          <w:sz w:val="20"/>
          <w:szCs w:val="20"/>
        </w:rPr>
      </w:pP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tel.: [</w:t>
      </w:r>
      <w:r w:rsidRPr="004D7CB3">
        <w:rPr>
          <w:rFonts w:ascii="Arial" w:hAnsi="Arial" w:cs="Arial"/>
          <w:sz w:val="20"/>
          <w:szCs w:val="20"/>
          <w:highlight w:val="yellow"/>
        </w:rPr>
        <w:t>doplní účastník</w:t>
      </w:r>
      <w:r w:rsidRPr="004D7CB3">
        <w:rPr>
          <w:rFonts w:ascii="Arial" w:hAnsi="Arial" w:cs="Arial"/>
          <w:sz w:val="20"/>
          <w:szCs w:val="20"/>
        </w:rPr>
        <w:t>] email: [</w:t>
      </w:r>
      <w:r w:rsidRPr="004D7CB3">
        <w:rPr>
          <w:rFonts w:ascii="Arial" w:hAnsi="Arial" w:cs="Arial"/>
          <w:sz w:val="20"/>
          <w:szCs w:val="20"/>
          <w:highlight w:val="yellow"/>
        </w:rPr>
        <w:t>doplní účastník</w:t>
      </w:r>
      <w:r w:rsidRPr="004D7CB3">
        <w:rPr>
          <w:rFonts w:ascii="Arial" w:hAnsi="Arial" w:cs="Arial"/>
          <w:sz w:val="20"/>
          <w:szCs w:val="20"/>
        </w:rPr>
        <w:t>]</w:t>
      </w:r>
    </w:p>
    <w:p w14:paraId="14100F22" w14:textId="77777777" w:rsidR="004D7CB3" w:rsidRPr="00CF4FD2" w:rsidRDefault="004D7CB3" w:rsidP="004D7CB3">
      <w:pPr>
        <w:pStyle w:val="Odstavecseseznamem"/>
        <w:numPr>
          <w:ilvl w:val="1"/>
          <w:numId w:val="4"/>
        </w:numPr>
        <w:tabs>
          <w:tab w:val="left" w:pos="791"/>
          <w:tab w:val="left" w:pos="794"/>
        </w:tabs>
        <w:spacing w:before="120"/>
        <w:ind w:right="105"/>
        <w:jc w:val="both"/>
        <w:rPr>
          <w:rFonts w:ascii="Arial" w:hAnsi="Arial" w:cs="Arial"/>
          <w:sz w:val="20"/>
          <w:szCs w:val="20"/>
        </w:rPr>
      </w:pPr>
      <w:r>
        <w:rPr>
          <w:rFonts w:ascii="Arial" w:hAnsi="Arial" w:cs="Arial"/>
          <w:sz w:val="20"/>
          <w:szCs w:val="20"/>
        </w:rPr>
        <w:t>Kontaktní</w:t>
      </w:r>
      <w:r w:rsidR="00F644BF">
        <w:rPr>
          <w:rFonts w:ascii="Arial" w:hAnsi="Arial" w:cs="Arial"/>
          <w:sz w:val="20"/>
          <w:szCs w:val="20"/>
        </w:rPr>
        <w:t>mi oso</w:t>
      </w:r>
      <w:r w:rsidR="002E29B7">
        <w:rPr>
          <w:rFonts w:ascii="Arial" w:hAnsi="Arial" w:cs="Arial"/>
          <w:sz w:val="20"/>
          <w:szCs w:val="20"/>
        </w:rPr>
        <w:t>bami</w:t>
      </w:r>
      <w:r>
        <w:rPr>
          <w:rFonts w:ascii="Arial" w:hAnsi="Arial" w:cs="Arial"/>
          <w:sz w:val="20"/>
          <w:szCs w:val="20"/>
        </w:rPr>
        <w:t xml:space="preserve"> kupujícího j</w:t>
      </w:r>
      <w:r w:rsidR="001F04EE">
        <w:rPr>
          <w:rFonts w:ascii="Arial" w:hAnsi="Arial" w:cs="Arial"/>
          <w:sz w:val="20"/>
          <w:szCs w:val="20"/>
        </w:rPr>
        <w:t>sou</w:t>
      </w:r>
      <w:r>
        <w:rPr>
          <w:rFonts w:ascii="Arial" w:hAnsi="Arial" w:cs="Arial"/>
          <w:sz w:val="20"/>
          <w:szCs w:val="20"/>
        </w:rPr>
        <w:t>:</w:t>
      </w:r>
      <w:r w:rsidR="008103EE">
        <w:rPr>
          <w:rFonts w:ascii="Arial" w:hAnsi="Arial" w:cs="Arial"/>
          <w:sz w:val="20"/>
          <w:szCs w:val="20"/>
        </w:rPr>
        <w:tab/>
      </w:r>
      <w:r w:rsidRPr="00CF4FD2">
        <w:rPr>
          <w:rFonts w:ascii="Arial" w:hAnsi="Arial" w:cs="Arial"/>
          <w:b/>
          <w:sz w:val="20"/>
          <w:szCs w:val="20"/>
        </w:rPr>
        <w:t>Ing. Dalibor Bartoň</w:t>
      </w:r>
      <w:r w:rsidRPr="00CF4FD2">
        <w:rPr>
          <w:rFonts w:ascii="Arial" w:hAnsi="Arial" w:cs="Arial"/>
          <w:sz w:val="20"/>
          <w:szCs w:val="20"/>
        </w:rPr>
        <w:t xml:space="preserve"> </w:t>
      </w:r>
    </w:p>
    <w:p w14:paraId="4721444C" w14:textId="77777777" w:rsidR="008103EE" w:rsidRPr="00CF4FD2" w:rsidRDefault="004D7CB3" w:rsidP="004F2E34">
      <w:pPr>
        <w:pStyle w:val="Odstavecseseznamem"/>
        <w:tabs>
          <w:tab w:val="left" w:pos="791"/>
          <w:tab w:val="left" w:pos="794"/>
        </w:tabs>
        <w:spacing w:before="120"/>
        <w:ind w:right="108" w:firstLine="0"/>
        <w:rPr>
          <w:rFonts w:ascii="Arial" w:hAnsi="Arial" w:cs="Arial"/>
          <w:sz w:val="20"/>
          <w:szCs w:val="20"/>
        </w:rPr>
      </w:pP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008103EE" w:rsidRPr="00CF4FD2">
        <w:rPr>
          <w:rFonts w:ascii="Arial" w:hAnsi="Arial" w:cs="Arial"/>
          <w:sz w:val="20"/>
          <w:szCs w:val="20"/>
        </w:rPr>
        <w:tab/>
      </w:r>
      <w:r w:rsidRPr="00CF4FD2">
        <w:rPr>
          <w:rFonts w:ascii="Arial" w:hAnsi="Arial" w:cs="Arial"/>
          <w:sz w:val="20"/>
          <w:szCs w:val="20"/>
        </w:rPr>
        <w:t>tel.: +420 583 468 204</w:t>
      </w:r>
    </w:p>
    <w:p w14:paraId="6245F33F" w14:textId="77777777" w:rsidR="004D7CB3" w:rsidRPr="00CF4FD2" w:rsidRDefault="008103EE" w:rsidP="004F2E34">
      <w:pPr>
        <w:pStyle w:val="Odstavecseseznamem"/>
        <w:tabs>
          <w:tab w:val="left" w:pos="791"/>
          <w:tab w:val="left" w:pos="794"/>
        </w:tabs>
        <w:spacing w:before="120"/>
        <w:ind w:right="108" w:firstLine="0"/>
        <w:rPr>
          <w:rFonts w:ascii="Arial" w:hAnsi="Arial" w:cs="Arial"/>
          <w:sz w:val="20"/>
          <w:szCs w:val="20"/>
        </w:rPr>
      </w:pP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004D7CB3" w:rsidRPr="00CF4FD2">
        <w:rPr>
          <w:rFonts w:ascii="Arial" w:hAnsi="Arial" w:cs="Arial"/>
          <w:sz w:val="20"/>
          <w:szCs w:val="20"/>
        </w:rPr>
        <w:t xml:space="preserve">e-mail: dalibor.barton@muzabreh.cz </w:t>
      </w:r>
    </w:p>
    <w:p w14:paraId="30919759" w14:textId="77777777" w:rsidR="004D7CB3" w:rsidRPr="00CF4FD2" w:rsidRDefault="008103EE" w:rsidP="008103EE">
      <w:pPr>
        <w:pStyle w:val="Odstavecseseznamem"/>
        <w:tabs>
          <w:tab w:val="left" w:pos="794"/>
        </w:tabs>
        <w:spacing w:before="120"/>
        <w:ind w:right="108" w:firstLine="0"/>
        <w:jc w:val="both"/>
        <w:rPr>
          <w:rFonts w:ascii="Arial" w:hAnsi="Arial" w:cs="Arial"/>
          <w:b/>
          <w:sz w:val="20"/>
          <w:szCs w:val="20"/>
        </w:rPr>
      </w:pP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004D7CB3" w:rsidRPr="00CF4FD2">
        <w:rPr>
          <w:rFonts w:ascii="Arial" w:hAnsi="Arial" w:cs="Arial"/>
          <w:b/>
          <w:sz w:val="20"/>
          <w:szCs w:val="20"/>
        </w:rPr>
        <w:t>Bc. Jana Provazníková</w:t>
      </w:r>
    </w:p>
    <w:p w14:paraId="5C67F48B" w14:textId="77777777" w:rsidR="008103EE" w:rsidRPr="00CF4FD2" w:rsidRDefault="004D7CB3" w:rsidP="004D7CB3">
      <w:pPr>
        <w:pStyle w:val="Odstavecseseznamem"/>
        <w:tabs>
          <w:tab w:val="left" w:pos="791"/>
          <w:tab w:val="left" w:pos="794"/>
        </w:tabs>
        <w:spacing w:before="120"/>
        <w:ind w:right="105" w:firstLine="0"/>
        <w:jc w:val="both"/>
        <w:rPr>
          <w:rFonts w:ascii="Arial" w:hAnsi="Arial" w:cs="Arial"/>
          <w:sz w:val="20"/>
          <w:szCs w:val="20"/>
        </w:rPr>
      </w:pP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008103EE" w:rsidRPr="00CF4FD2">
        <w:rPr>
          <w:rFonts w:ascii="Arial" w:hAnsi="Arial" w:cs="Arial"/>
          <w:sz w:val="20"/>
          <w:szCs w:val="20"/>
        </w:rPr>
        <w:tab/>
      </w:r>
      <w:r w:rsidR="008103EE" w:rsidRPr="00CF4FD2">
        <w:rPr>
          <w:rFonts w:ascii="Arial" w:hAnsi="Arial" w:cs="Arial"/>
          <w:sz w:val="20"/>
          <w:szCs w:val="20"/>
        </w:rPr>
        <w:tab/>
      </w:r>
      <w:r w:rsidRPr="00CF4FD2">
        <w:rPr>
          <w:rFonts w:ascii="Arial" w:hAnsi="Arial" w:cs="Arial"/>
          <w:sz w:val="20"/>
          <w:szCs w:val="20"/>
        </w:rPr>
        <w:t>tel.: +420 583 468 245</w:t>
      </w:r>
    </w:p>
    <w:p w14:paraId="1B1D4FB7" w14:textId="77777777" w:rsidR="004D7CB3" w:rsidRPr="004D7CB3" w:rsidRDefault="008103EE" w:rsidP="004D7CB3">
      <w:pPr>
        <w:pStyle w:val="Odstavecseseznamem"/>
        <w:tabs>
          <w:tab w:val="left" w:pos="791"/>
          <w:tab w:val="left" w:pos="794"/>
        </w:tabs>
        <w:spacing w:before="120"/>
        <w:ind w:right="105" w:firstLine="0"/>
        <w:jc w:val="both"/>
        <w:rPr>
          <w:rFonts w:ascii="Arial" w:hAnsi="Arial" w:cs="Arial"/>
          <w:sz w:val="20"/>
          <w:szCs w:val="20"/>
        </w:rPr>
      </w:pP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t>e</w:t>
      </w:r>
      <w:r w:rsidR="004D7CB3" w:rsidRPr="00CF4FD2">
        <w:rPr>
          <w:rFonts w:ascii="Arial" w:hAnsi="Arial" w:cs="Arial"/>
          <w:sz w:val="20"/>
          <w:szCs w:val="20"/>
        </w:rPr>
        <w:t>-mail: jana.provaznikova</w:t>
      </w:r>
      <w:r w:rsidR="004D7CB3" w:rsidRPr="004D7CB3">
        <w:rPr>
          <w:rFonts w:ascii="Arial" w:hAnsi="Arial" w:cs="Arial"/>
          <w:sz w:val="20"/>
          <w:szCs w:val="20"/>
        </w:rPr>
        <w:t>@muzabreh.cz</w:t>
      </w:r>
    </w:p>
    <w:p w14:paraId="4E87E371" w14:textId="77777777" w:rsidR="004932FD" w:rsidRPr="00312C88" w:rsidRDefault="005B6743" w:rsidP="005B6743">
      <w:pPr>
        <w:pStyle w:val="Odstavecseseznamem"/>
        <w:numPr>
          <w:ilvl w:val="1"/>
          <w:numId w:val="4"/>
        </w:numPr>
        <w:tabs>
          <w:tab w:val="left" w:pos="791"/>
          <w:tab w:val="left" w:pos="794"/>
        </w:tabs>
        <w:spacing w:before="120"/>
        <w:ind w:right="106"/>
        <w:jc w:val="both"/>
        <w:rPr>
          <w:rFonts w:ascii="Arial" w:hAnsi="Arial" w:cs="Arial"/>
          <w:sz w:val="20"/>
          <w:szCs w:val="20"/>
        </w:rPr>
      </w:pPr>
      <w:r w:rsidRPr="005B6743">
        <w:rPr>
          <w:rFonts w:ascii="Arial" w:hAnsi="Arial" w:cs="Arial"/>
          <w:sz w:val="20"/>
          <w:szCs w:val="20"/>
        </w:rPr>
        <w:t>Smluvní strany se dohodly, že prodávající je oprávněn uvádět realizaci plnění dle této smlouvy jako svou obchodní referenci. Po předchozí dohodě s kupujícím může prodávající rovněž prezentovat instalaci a funkčnost dodaného vybavení svým potenciálním zákazníkům v</w:t>
      </w:r>
      <w:r w:rsidR="008103EE">
        <w:rPr>
          <w:rFonts w:ascii="Arial" w:hAnsi="Arial" w:cs="Arial"/>
          <w:sz w:val="20"/>
          <w:szCs w:val="20"/>
        </w:rPr>
        <w:t> </w:t>
      </w:r>
      <w:r w:rsidRPr="005B6743">
        <w:rPr>
          <w:rFonts w:ascii="Arial" w:hAnsi="Arial" w:cs="Arial"/>
          <w:sz w:val="20"/>
          <w:szCs w:val="20"/>
        </w:rPr>
        <w:t>prostorách kupujícího</w:t>
      </w:r>
      <w:r w:rsidR="00A018E1" w:rsidRPr="00312C88">
        <w:rPr>
          <w:rFonts w:ascii="Arial" w:hAnsi="Arial" w:cs="Arial"/>
          <w:sz w:val="20"/>
          <w:szCs w:val="20"/>
        </w:rPr>
        <w:t>.</w:t>
      </w:r>
    </w:p>
    <w:p w14:paraId="4E2D3639" w14:textId="77777777" w:rsidR="004932FD" w:rsidRDefault="00A018E1" w:rsidP="000D125E">
      <w:pPr>
        <w:pStyle w:val="Odstavecseseznamem"/>
        <w:numPr>
          <w:ilvl w:val="1"/>
          <w:numId w:val="4"/>
        </w:numPr>
        <w:tabs>
          <w:tab w:val="left" w:pos="791"/>
          <w:tab w:val="left" w:pos="794"/>
        </w:tabs>
        <w:spacing w:before="120"/>
        <w:ind w:left="793" w:right="106"/>
        <w:jc w:val="both"/>
        <w:rPr>
          <w:rFonts w:ascii="Arial" w:hAnsi="Arial" w:cs="Arial"/>
          <w:sz w:val="20"/>
          <w:szCs w:val="20"/>
        </w:rPr>
      </w:pPr>
      <w:r w:rsidRPr="00312C88">
        <w:rPr>
          <w:rFonts w:ascii="Arial" w:hAnsi="Arial" w:cs="Arial"/>
          <w:sz w:val="20"/>
          <w:szCs w:val="20"/>
        </w:rPr>
        <w:t>Smluvní</w:t>
      </w:r>
      <w:r w:rsidRPr="00312C88">
        <w:rPr>
          <w:rFonts w:ascii="Arial" w:hAnsi="Arial" w:cs="Arial"/>
          <w:spacing w:val="-10"/>
          <w:sz w:val="20"/>
          <w:szCs w:val="20"/>
        </w:rPr>
        <w:t xml:space="preserve"> </w:t>
      </w:r>
      <w:r w:rsidRPr="00312C88">
        <w:rPr>
          <w:rFonts w:ascii="Arial" w:hAnsi="Arial" w:cs="Arial"/>
          <w:sz w:val="20"/>
          <w:szCs w:val="20"/>
        </w:rPr>
        <w:t>strany</w:t>
      </w:r>
      <w:r w:rsidRPr="00312C88">
        <w:rPr>
          <w:rFonts w:ascii="Arial" w:hAnsi="Arial" w:cs="Arial"/>
          <w:spacing w:val="-10"/>
          <w:sz w:val="20"/>
          <w:szCs w:val="20"/>
        </w:rPr>
        <w:t xml:space="preserve"> </w:t>
      </w:r>
      <w:r w:rsidRPr="00312C88">
        <w:rPr>
          <w:rFonts w:ascii="Arial" w:hAnsi="Arial" w:cs="Arial"/>
          <w:sz w:val="20"/>
          <w:szCs w:val="20"/>
        </w:rPr>
        <w:t>jsou</w:t>
      </w:r>
      <w:r w:rsidRPr="00312C88">
        <w:rPr>
          <w:rFonts w:ascii="Arial" w:hAnsi="Arial" w:cs="Arial"/>
          <w:spacing w:val="-10"/>
          <w:sz w:val="20"/>
          <w:szCs w:val="20"/>
        </w:rPr>
        <w:t xml:space="preserve"> </w:t>
      </w:r>
      <w:r w:rsidRPr="00312C88">
        <w:rPr>
          <w:rFonts w:ascii="Arial" w:hAnsi="Arial" w:cs="Arial"/>
          <w:sz w:val="20"/>
          <w:szCs w:val="20"/>
        </w:rPr>
        <w:t>povinny</w:t>
      </w:r>
      <w:r w:rsidRPr="00312C88">
        <w:rPr>
          <w:rFonts w:ascii="Arial" w:hAnsi="Arial" w:cs="Arial"/>
          <w:spacing w:val="-10"/>
          <w:sz w:val="20"/>
          <w:szCs w:val="20"/>
        </w:rPr>
        <w:t xml:space="preserve"> </w:t>
      </w:r>
      <w:r w:rsidRPr="00312C88">
        <w:rPr>
          <w:rFonts w:ascii="Arial" w:hAnsi="Arial" w:cs="Arial"/>
          <w:sz w:val="20"/>
          <w:szCs w:val="20"/>
        </w:rPr>
        <w:t>neprodleně</w:t>
      </w:r>
      <w:r w:rsidRPr="00312C88">
        <w:rPr>
          <w:rFonts w:ascii="Arial" w:hAnsi="Arial" w:cs="Arial"/>
          <w:spacing w:val="-9"/>
          <w:sz w:val="20"/>
          <w:szCs w:val="20"/>
        </w:rPr>
        <w:t xml:space="preserve"> </w:t>
      </w:r>
      <w:r w:rsidRPr="00312C88">
        <w:rPr>
          <w:rFonts w:ascii="Arial" w:hAnsi="Arial" w:cs="Arial"/>
          <w:sz w:val="20"/>
          <w:szCs w:val="20"/>
        </w:rPr>
        <w:t>si</w:t>
      </w:r>
      <w:r w:rsidRPr="00312C88">
        <w:rPr>
          <w:rFonts w:ascii="Arial" w:hAnsi="Arial" w:cs="Arial"/>
          <w:spacing w:val="-12"/>
          <w:sz w:val="20"/>
          <w:szCs w:val="20"/>
        </w:rPr>
        <w:t xml:space="preserve"> </w:t>
      </w:r>
      <w:r w:rsidRPr="00312C88">
        <w:rPr>
          <w:rFonts w:ascii="Arial" w:hAnsi="Arial" w:cs="Arial"/>
          <w:sz w:val="20"/>
          <w:szCs w:val="20"/>
        </w:rPr>
        <w:t>oznamovat</w:t>
      </w:r>
      <w:r w:rsidRPr="00312C88">
        <w:rPr>
          <w:rFonts w:ascii="Arial" w:hAnsi="Arial" w:cs="Arial"/>
          <w:spacing w:val="-9"/>
          <w:sz w:val="20"/>
          <w:szCs w:val="20"/>
        </w:rPr>
        <w:t xml:space="preserve"> </w:t>
      </w:r>
      <w:r w:rsidRPr="00312C88">
        <w:rPr>
          <w:rFonts w:ascii="Arial" w:hAnsi="Arial" w:cs="Arial"/>
          <w:sz w:val="20"/>
          <w:szCs w:val="20"/>
        </w:rPr>
        <w:t>změny</w:t>
      </w:r>
      <w:r w:rsidRPr="00312C88">
        <w:rPr>
          <w:rFonts w:ascii="Arial" w:hAnsi="Arial" w:cs="Arial"/>
          <w:spacing w:val="-11"/>
          <w:sz w:val="20"/>
          <w:szCs w:val="20"/>
        </w:rPr>
        <w:t xml:space="preserve"> </w:t>
      </w:r>
      <w:r w:rsidRPr="00312C88">
        <w:rPr>
          <w:rFonts w:ascii="Arial" w:hAnsi="Arial" w:cs="Arial"/>
          <w:sz w:val="20"/>
          <w:szCs w:val="20"/>
        </w:rPr>
        <w:t>týkající</w:t>
      </w:r>
      <w:r w:rsidRPr="00312C88">
        <w:rPr>
          <w:rFonts w:ascii="Arial" w:hAnsi="Arial" w:cs="Arial"/>
          <w:spacing w:val="-10"/>
          <w:sz w:val="20"/>
          <w:szCs w:val="20"/>
        </w:rPr>
        <w:t xml:space="preserve"> </w:t>
      </w:r>
      <w:r w:rsidRPr="00312C88">
        <w:rPr>
          <w:rFonts w:ascii="Arial" w:hAnsi="Arial" w:cs="Arial"/>
          <w:sz w:val="20"/>
          <w:szCs w:val="20"/>
        </w:rPr>
        <w:t>se</w:t>
      </w:r>
      <w:r w:rsidRPr="00312C88">
        <w:rPr>
          <w:rFonts w:ascii="Arial" w:hAnsi="Arial" w:cs="Arial"/>
          <w:spacing w:val="-10"/>
          <w:sz w:val="20"/>
          <w:szCs w:val="20"/>
        </w:rPr>
        <w:t xml:space="preserve"> </w:t>
      </w:r>
      <w:r w:rsidRPr="00312C88">
        <w:rPr>
          <w:rFonts w:ascii="Arial" w:hAnsi="Arial" w:cs="Arial"/>
          <w:sz w:val="20"/>
          <w:szCs w:val="20"/>
        </w:rPr>
        <w:t>své</w:t>
      </w:r>
      <w:r w:rsidRPr="00312C88">
        <w:rPr>
          <w:rFonts w:ascii="Arial" w:hAnsi="Arial" w:cs="Arial"/>
          <w:spacing w:val="-11"/>
          <w:sz w:val="20"/>
          <w:szCs w:val="20"/>
        </w:rPr>
        <w:t xml:space="preserve"> </w:t>
      </w:r>
      <w:r w:rsidRPr="00312C88">
        <w:rPr>
          <w:rFonts w:ascii="Arial" w:hAnsi="Arial" w:cs="Arial"/>
          <w:sz w:val="20"/>
          <w:szCs w:val="20"/>
        </w:rPr>
        <w:t>právní</w:t>
      </w:r>
      <w:r w:rsidRPr="00312C88">
        <w:rPr>
          <w:rFonts w:ascii="Arial" w:hAnsi="Arial" w:cs="Arial"/>
          <w:spacing w:val="-10"/>
          <w:sz w:val="20"/>
          <w:szCs w:val="20"/>
        </w:rPr>
        <w:t xml:space="preserve"> </w:t>
      </w:r>
      <w:r w:rsidR="008103EE">
        <w:rPr>
          <w:rFonts w:ascii="Arial" w:hAnsi="Arial" w:cs="Arial"/>
          <w:sz w:val="20"/>
          <w:szCs w:val="20"/>
        </w:rPr>
        <w:t>osobnosti</w:t>
      </w:r>
      <w:r w:rsidRPr="00312C88">
        <w:rPr>
          <w:rFonts w:ascii="Arial" w:hAnsi="Arial" w:cs="Arial"/>
          <w:sz w:val="20"/>
          <w:szCs w:val="20"/>
        </w:rPr>
        <w:t>,</w:t>
      </w:r>
      <w:r w:rsidRPr="00312C88">
        <w:rPr>
          <w:rFonts w:ascii="Arial" w:hAnsi="Arial" w:cs="Arial"/>
          <w:spacing w:val="-9"/>
          <w:sz w:val="20"/>
          <w:szCs w:val="20"/>
        </w:rPr>
        <w:t xml:space="preserve"> </w:t>
      </w:r>
      <w:r w:rsidRPr="00312C88">
        <w:rPr>
          <w:rFonts w:ascii="Arial" w:hAnsi="Arial" w:cs="Arial"/>
          <w:sz w:val="20"/>
          <w:szCs w:val="20"/>
        </w:rPr>
        <w:t>např.</w:t>
      </w:r>
      <w:r w:rsidRPr="00312C88">
        <w:rPr>
          <w:rFonts w:ascii="Arial" w:hAnsi="Arial" w:cs="Arial"/>
          <w:spacing w:val="-10"/>
          <w:sz w:val="20"/>
          <w:szCs w:val="20"/>
        </w:rPr>
        <w:t xml:space="preserve"> </w:t>
      </w:r>
      <w:r w:rsidRPr="00312C88">
        <w:rPr>
          <w:rFonts w:ascii="Arial" w:hAnsi="Arial" w:cs="Arial"/>
          <w:sz w:val="20"/>
          <w:szCs w:val="20"/>
        </w:rPr>
        <w:t>sloučení</w:t>
      </w:r>
      <w:r w:rsidRPr="00312C88">
        <w:rPr>
          <w:rFonts w:ascii="Arial" w:hAnsi="Arial" w:cs="Arial"/>
          <w:spacing w:val="-10"/>
          <w:sz w:val="20"/>
          <w:szCs w:val="20"/>
        </w:rPr>
        <w:t xml:space="preserve"> </w:t>
      </w:r>
      <w:r w:rsidRPr="00312C88">
        <w:rPr>
          <w:rFonts w:ascii="Arial" w:hAnsi="Arial" w:cs="Arial"/>
          <w:sz w:val="20"/>
          <w:szCs w:val="20"/>
        </w:rPr>
        <w:t>nebo splynutí</w:t>
      </w:r>
      <w:r w:rsidRPr="00312C88">
        <w:rPr>
          <w:rFonts w:ascii="Arial" w:hAnsi="Arial" w:cs="Arial"/>
          <w:spacing w:val="-14"/>
          <w:sz w:val="20"/>
          <w:szCs w:val="20"/>
        </w:rPr>
        <w:t xml:space="preserve"> </w:t>
      </w:r>
      <w:r w:rsidR="008103EE">
        <w:rPr>
          <w:rFonts w:ascii="Arial" w:hAnsi="Arial" w:cs="Arial"/>
          <w:spacing w:val="-14"/>
          <w:sz w:val="20"/>
          <w:szCs w:val="20"/>
        </w:rPr>
        <w:t xml:space="preserve">prodávajícího </w:t>
      </w:r>
      <w:r w:rsidRPr="00312C88">
        <w:rPr>
          <w:rFonts w:ascii="Arial" w:hAnsi="Arial" w:cs="Arial"/>
          <w:sz w:val="20"/>
          <w:szCs w:val="20"/>
        </w:rPr>
        <w:t>s</w:t>
      </w:r>
      <w:r w:rsidRPr="00312C88">
        <w:rPr>
          <w:rFonts w:ascii="Arial" w:hAnsi="Arial" w:cs="Arial"/>
          <w:spacing w:val="-14"/>
          <w:sz w:val="20"/>
          <w:szCs w:val="20"/>
        </w:rPr>
        <w:t xml:space="preserve"> </w:t>
      </w:r>
      <w:r w:rsidRPr="00312C88">
        <w:rPr>
          <w:rFonts w:ascii="Arial" w:hAnsi="Arial" w:cs="Arial"/>
          <w:sz w:val="20"/>
          <w:szCs w:val="20"/>
        </w:rPr>
        <w:t>jinou</w:t>
      </w:r>
      <w:r w:rsidRPr="00312C88">
        <w:rPr>
          <w:rFonts w:ascii="Arial" w:hAnsi="Arial" w:cs="Arial"/>
          <w:spacing w:val="-13"/>
          <w:sz w:val="20"/>
          <w:szCs w:val="20"/>
        </w:rPr>
        <w:t xml:space="preserve"> </w:t>
      </w:r>
      <w:r w:rsidRPr="00312C88">
        <w:rPr>
          <w:rFonts w:ascii="Arial" w:hAnsi="Arial" w:cs="Arial"/>
          <w:sz w:val="20"/>
          <w:szCs w:val="20"/>
        </w:rPr>
        <w:t>osobou,</w:t>
      </w:r>
      <w:r w:rsidRPr="00312C88">
        <w:rPr>
          <w:rFonts w:ascii="Arial" w:hAnsi="Arial" w:cs="Arial"/>
          <w:spacing w:val="-14"/>
          <w:sz w:val="20"/>
          <w:szCs w:val="20"/>
        </w:rPr>
        <w:t xml:space="preserve"> </w:t>
      </w:r>
      <w:r w:rsidR="008103EE">
        <w:rPr>
          <w:rFonts w:ascii="Arial" w:hAnsi="Arial" w:cs="Arial"/>
          <w:spacing w:val="-14"/>
          <w:sz w:val="20"/>
          <w:szCs w:val="20"/>
        </w:rPr>
        <w:t xml:space="preserve">dále </w:t>
      </w:r>
      <w:r w:rsidRPr="00312C88">
        <w:rPr>
          <w:rFonts w:ascii="Arial" w:hAnsi="Arial" w:cs="Arial"/>
          <w:sz w:val="20"/>
          <w:szCs w:val="20"/>
        </w:rPr>
        <w:t>přechod</w:t>
      </w:r>
      <w:r w:rsidRPr="00312C88">
        <w:rPr>
          <w:rFonts w:ascii="Arial" w:hAnsi="Arial" w:cs="Arial"/>
          <w:spacing w:val="-13"/>
          <w:sz w:val="20"/>
          <w:szCs w:val="20"/>
        </w:rPr>
        <w:t xml:space="preserve"> </w:t>
      </w:r>
      <w:r w:rsidRPr="00312C88">
        <w:rPr>
          <w:rFonts w:ascii="Arial" w:hAnsi="Arial" w:cs="Arial"/>
          <w:sz w:val="20"/>
          <w:szCs w:val="20"/>
        </w:rPr>
        <w:t>závazků</w:t>
      </w:r>
      <w:r w:rsidRPr="00312C88">
        <w:rPr>
          <w:rFonts w:ascii="Arial" w:hAnsi="Arial" w:cs="Arial"/>
          <w:spacing w:val="-14"/>
          <w:sz w:val="20"/>
          <w:szCs w:val="20"/>
        </w:rPr>
        <w:t xml:space="preserve"> </w:t>
      </w:r>
      <w:r w:rsidRPr="00312C88">
        <w:rPr>
          <w:rFonts w:ascii="Arial" w:hAnsi="Arial" w:cs="Arial"/>
          <w:sz w:val="20"/>
          <w:szCs w:val="20"/>
        </w:rPr>
        <w:t>na</w:t>
      </w:r>
      <w:r w:rsidRPr="00312C88">
        <w:rPr>
          <w:rFonts w:ascii="Arial" w:hAnsi="Arial" w:cs="Arial"/>
          <w:spacing w:val="-13"/>
          <w:sz w:val="20"/>
          <w:szCs w:val="20"/>
        </w:rPr>
        <w:t xml:space="preserve"> </w:t>
      </w:r>
      <w:r w:rsidRPr="00312C88">
        <w:rPr>
          <w:rFonts w:ascii="Arial" w:hAnsi="Arial" w:cs="Arial"/>
          <w:sz w:val="20"/>
          <w:szCs w:val="20"/>
        </w:rPr>
        <w:t>právního</w:t>
      </w:r>
      <w:r w:rsidRPr="00312C88">
        <w:rPr>
          <w:rFonts w:ascii="Arial" w:hAnsi="Arial" w:cs="Arial"/>
          <w:spacing w:val="-14"/>
          <w:sz w:val="20"/>
          <w:szCs w:val="20"/>
        </w:rPr>
        <w:t xml:space="preserve"> </w:t>
      </w:r>
      <w:r w:rsidRPr="00312C88">
        <w:rPr>
          <w:rFonts w:ascii="Arial" w:hAnsi="Arial" w:cs="Arial"/>
          <w:sz w:val="20"/>
          <w:szCs w:val="20"/>
        </w:rPr>
        <w:t>nástupce,</w:t>
      </w:r>
      <w:r w:rsidRPr="00312C88">
        <w:rPr>
          <w:rFonts w:ascii="Arial" w:hAnsi="Arial" w:cs="Arial"/>
          <w:spacing w:val="-13"/>
          <w:sz w:val="20"/>
          <w:szCs w:val="20"/>
        </w:rPr>
        <w:t xml:space="preserve"> </w:t>
      </w:r>
      <w:r w:rsidRPr="00312C88">
        <w:rPr>
          <w:rFonts w:ascii="Arial" w:hAnsi="Arial" w:cs="Arial"/>
          <w:sz w:val="20"/>
          <w:szCs w:val="20"/>
        </w:rPr>
        <w:t>jakož</w:t>
      </w:r>
      <w:r w:rsidRPr="00312C88">
        <w:rPr>
          <w:rFonts w:ascii="Arial" w:hAnsi="Arial" w:cs="Arial"/>
          <w:spacing w:val="-14"/>
          <w:sz w:val="20"/>
          <w:szCs w:val="20"/>
        </w:rPr>
        <w:t xml:space="preserve"> </w:t>
      </w:r>
      <w:r w:rsidRPr="00312C88">
        <w:rPr>
          <w:rFonts w:ascii="Arial" w:hAnsi="Arial" w:cs="Arial"/>
          <w:sz w:val="20"/>
          <w:szCs w:val="20"/>
        </w:rPr>
        <w:t>i</w:t>
      </w:r>
      <w:r w:rsidRPr="00312C88">
        <w:rPr>
          <w:rFonts w:ascii="Arial" w:hAnsi="Arial" w:cs="Arial"/>
          <w:spacing w:val="-13"/>
          <w:sz w:val="20"/>
          <w:szCs w:val="20"/>
        </w:rPr>
        <w:t xml:space="preserve"> </w:t>
      </w:r>
      <w:r w:rsidRPr="00312C88">
        <w:rPr>
          <w:rFonts w:ascii="Arial" w:hAnsi="Arial" w:cs="Arial"/>
          <w:sz w:val="20"/>
          <w:szCs w:val="20"/>
        </w:rPr>
        <w:t>jiné</w:t>
      </w:r>
      <w:r w:rsidRPr="00312C88">
        <w:rPr>
          <w:rFonts w:ascii="Arial" w:hAnsi="Arial" w:cs="Arial"/>
          <w:spacing w:val="-14"/>
          <w:sz w:val="20"/>
          <w:szCs w:val="20"/>
        </w:rPr>
        <w:t xml:space="preserve"> </w:t>
      </w:r>
      <w:r w:rsidRPr="00312C88">
        <w:rPr>
          <w:rFonts w:ascii="Arial" w:hAnsi="Arial" w:cs="Arial"/>
          <w:sz w:val="20"/>
          <w:szCs w:val="20"/>
        </w:rPr>
        <w:t>skutečnosti,</w:t>
      </w:r>
      <w:r w:rsidRPr="00312C88">
        <w:rPr>
          <w:rFonts w:ascii="Arial" w:hAnsi="Arial" w:cs="Arial"/>
          <w:spacing w:val="-12"/>
          <w:sz w:val="20"/>
          <w:szCs w:val="20"/>
        </w:rPr>
        <w:t xml:space="preserve"> </w:t>
      </w:r>
      <w:r w:rsidRPr="00312C88">
        <w:rPr>
          <w:rFonts w:ascii="Arial" w:hAnsi="Arial" w:cs="Arial"/>
          <w:sz w:val="20"/>
          <w:szCs w:val="20"/>
        </w:rPr>
        <w:t>které</w:t>
      </w:r>
      <w:r w:rsidRPr="00312C88">
        <w:rPr>
          <w:rFonts w:ascii="Arial" w:hAnsi="Arial" w:cs="Arial"/>
          <w:spacing w:val="-14"/>
          <w:sz w:val="20"/>
          <w:szCs w:val="20"/>
        </w:rPr>
        <w:t xml:space="preserve"> </w:t>
      </w:r>
      <w:r w:rsidRPr="00312C88">
        <w:rPr>
          <w:rFonts w:ascii="Arial" w:hAnsi="Arial" w:cs="Arial"/>
          <w:sz w:val="20"/>
          <w:szCs w:val="20"/>
        </w:rPr>
        <w:t>mohou</w:t>
      </w:r>
      <w:r w:rsidRPr="00312C88">
        <w:rPr>
          <w:rFonts w:ascii="Arial" w:hAnsi="Arial" w:cs="Arial"/>
          <w:spacing w:val="-12"/>
          <w:sz w:val="20"/>
          <w:szCs w:val="20"/>
        </w:rPr>
        <w:t xml:space="preserve"> </w:t>
      </w:r>
      <w:r w:rsidRPr="00312C88">
        <w:rPr>
          <w:rFonts w:ascii="Arial" w:hAnsi="Arial" w:cs="Arial"/>
          <w:sz w:val="20"/>
          <w:szCs w:val="20"/>
        </w:rPr>
        <w:t>ovlivnit</w:t>
      </w:r>
      <w:r w:rsidRPr="00312C88">
        <w:rPr>
          <w:rFonts w:ascii="Arial" w:hAnsi="Arial" w:cs="Arial"/>
          <w:spacing w:val="-14"/>
          <w:sz w:val="20"/>
          <w:szCs w:val="20"/>
        </w:rPr>
        <w:t xml:space="preserve"> </w:t>
      </w:r>
      <w:r w:rsidRPr="00312C88">
        <w:rPr>
          <w:rFonts w:ascii="Arial" w:hAnsi="Arial" w:cs="Arial"/>
          <w:sz w:val="20"/>
          <w:szCs w:val="20"/>
        </w:rPr>
        <w:t>plnění závazků z</w:t>
      </w:r>
      <w:r w:rsidR="008103EE">
        <w:rPr>
          <w:rFonts w:ascii="Arial" w:hAnsi="Arial" w:cs="Arial"/>
          <w:sz w:val="20"/>
          <w:szCs w:val="20"/>
        </w:rPr>
        <w:t> </w:t>
      </w:r>
      <w:r w:rsidRPr="00312C88">
        <w:rPr>
          <w:rFonts w:ascii="Arial" w:hAnsi="Arial" w:cs="Arial"/>
          <w:sz w:val="20"/>
          <w:szCs w:val="20"/>
        </w:rPr>
        <w:t>této smlouvy.</w:t>
      </w:r>
    </w:p>
    <w:p w14:paraId="3786102F" w14:textId="5CBC6A28" w:rsidR="0078402D" w:rsidRPr="0078402D" w:rsidRDefault="0078402D" w:rsidP="00562731">
      <w:pPr>
        <w:pStyle w:val="Odstavecseseznamem"/>
        <w:numPr>
          <w:ilvl w:val="1"/>
          <w:numId w:val="4"/>
        </w:numPr>
        <w:tabs>
          <w:tab w:val="left" w:pos="791"/>
          <w:tab w:val="left" w:pos="794"/>
        </w:tabs>
        <w:spacing w:before="120"/>
        <w:ind w:right="106"/>
        <w:jc w:val="both"/>
        <w:rPr>
          <w:rFonts w:ascii="Arial" w:hAnsi="Arial" w:cs="Arial"/>
          <w:sz w:val="20"/>
          <w:szCs w:val="20"/>
        </w:rPr>
      </w:pPr>
      <w:r w:rsidRPr="0078402D">
        <w:rPr>
          <w:rFonts w:ascii="Arial" w:hAnsi="Arial" w:cs="Arial"/>
          <w:sz w:val="20"/>
          <w:szCs w:val="20"/>
        </w:rPr>
        <w:t xml:space="preserve">Prodávající se zavazuje, že bude mít uzavřenou pojistnou smlouvu, jejímž předmětem bude </w:t>
      </w:r>
      <w:r w:rsidRPr="0078402D">
        <w:rPr>
          <w:rFonts w:ascii="Arial" w:hAnsi="Arial" w:cs="Arial"/>
          <w:b/>
          <w:sz w:val="20"/>
          <w:szCs w:val="20"/>
        </w:rPr>
        <w:t>pojištění odpovědnosti za škodu</w:t>
      </w:r>
      <w:r w:rsidRPr="0078402D">
        <w:rPr>
          <w:rFonts w:ascii="Arial" w:hAnsi="Arial" w:cs="Arial"/>
          <w:sz w:val="20"/>
          <w:szCs w:val="20"/>
        </w:rPr>
        <w:t xml:space="preserve"> </w:t>
      </w:r>
      <w:r w:rsidRPr="0078402D">
        <w:rPr>
          <w:rFonts w:ascii="Arial" w:hAnsi="Arial" w:cs="Arial"/>
          <w:b/>
          <w:sz w:val="20"/>
          <w:szCs w:val="20"/>
        </w:rPr>
        <w:t>způsobenou prodávajícím</w:t>
      </w:r>
      <w:r w:rsidRPr="0078402D">
        <w:rPr>
          <w:rFonts w:ascii="Arial" w:hAnsi="Arial" w:cs="Arial"/>
          <w:sz w:val="20"/>
          <w:szCs w:val="20"/>
        </w:rPr>
        <w:t xml:space="preserve"> výkonem své činnosti </w:t>
      </w:r>
      <w:r>
        <w:rPr>
          <w:rFonts w:ascii="Arial" w:hAnsi="Arial" w:cs="Arial"/>
          <w:sz w:val="20"/>
          <w:szCs w:val="20"/>
        </w:rPr>
        <w:t>s</w:t>
      </w:r>
      <w:r w:rsidR="008103EE">
        <w:rPr>
          <w:rFonts w:ascii="Arial" w:hAnsi="Arial" w:cs="Arial"/>
          <w:sz w:val="20"/>
          <w:szCs w:val="20"/>
        </w:rPr>
        <w:t> </w:t>
      </w:r>
      <w:r>
        <w:rPr>
          <w:rFonts w:ascii="Arial" w:hAnsi="Arial" w:cs="Arial"/>
          <w:sz w:val="20"/>
          <w:szCs w:val="20"/>
        </w:rPr>
        <w:t xml:space="preserve">pojistným plněním </w:t>
      </w:r>
      <w:r w:rsidRPr="00CF4FD2">
        <w:rPr>
          <w:rFonts w:ascii="Arial" w:hAnsi="Arial" w:cs="Arial"/>
          <w:sz w:val="20"/>
          <w:szCs w:val="20"/>
        </w:rPr>
        <w:t xml:space="preserve">ve výši </w:t>
      </w:r>
      <w:r w:rsidR="00404BDF" w:rsidRPr="00CF4FD2">
        <w:rPr>
          <w:rFonts w:ascii="Arial" w:hAnsi="Arial" w:cs="Arial"/>
          <w:sz w:val="20"/>
          <w:szCs w:val="20"/>
        </w:rPr>
        <w:t>500</w:t>
      </w:r>
      <w:r w:rsidR="005B6743" w:rsidRPr="00CF4FD2">
        <w:rPr>
          <w:rFonts w:ascii="Arial" w:hAnsi="Arial" w:cs="Arial"/>
          <w:sz w:val="20"/>
          <w:szCs w:val="20"/>
        </w:rPr>
        <w:t xml:space="preserve"> 000</w:t>
      </w:r>
      <w:r w:rsidRPr="00CF4FD2">
        <w:rPr>
          <w:rFonts w:ascii="Arial" w:hAnsi="Arial" w:cs="Arial"/>
          <w:sz w:val="20"/>
          <w:szCs w:val="20"/>
        </w:rPr>
        <w:t xml:space="preserve"> Kč</w:t>
      </w:r>
      <w:r w:rsidR="00DD3CED" w:rsidRPr="00CF4FD2">
        <w:rPr>
          <w:rFonts w:ascii="Arial" w:hAnsi="Arial" w:cs="Arial"/>
          <w:sz w:val="20"/>
          <w:szCs w:val="20"/>
        </w:rPr>
        <w:t xml:space="preserve"> (slovy: </w:t>
      </w:r>
      <w:r w:rsidR="00404BDF" w:rsidRPr="00CF4FD2">
        <w:rPr>
          <w:rFonts w:ascii="Arial" w:hAnsi="Arial" w:cs="Arial"/>
          <w:sz w:val="20"/>
          <w:szCs w:val="20"/>
        </w:rPr>
        <w:t xml:space="preserve">pět set tisíc </w:t>
      </w:r>
      <w:r w:rsidR="00DD3CED" w:rsidRPr="00CF4FD2">
        <w:rPr>
          <w:rFonts w:ascii="Arial" w:hAnsi="Arial" w:cs="Arial"/>
          <w:sz w:val="20"/>
          <w:szCs w:val="20"/>
        </w:rPr>
        <w:t>korun českých)</w:t>
      </w:r>
      <w:r w:rsidRPr="00CF4FD2">
        <w:rPr>
          <w:rFonts w:ascii="Arial" w:hAnsi="Arial" w:cs="Arial"/>
          <w:sz w:val="20"/>
          <w:szCs w:val="20"/>
        </w:rPr>
        <w:t>, a to po celou dobu realizace předmětu plnění této smlouvy. Zánik pojištění nebo snížení jeho výše</w:t>
      </w:r>
      <w:r w:rsidRPr="0078402D">
        <w:rPr>
          <w:rFonts w:ascii="Arial" w:hAnsi="Arial" w:cs="Arial"/>
          <w:sz w:val="20"/>
          <w:szCs w:val="20"/>
        </w:rPr>
        <w:t xml:space="preserve"> plnění pod uvedenou hranici v průběhu plnění smlouvy bude posuzováno jako podstatné porušení smlouvy prodávajícím. </w:t>
      </w:r>
      <w:r w:rsidR="00562731" w:rsidRPr="00562731">
        <w:rPr>
          <w:rFonts w:ascii="Arial" w:hAnsi="Arial" w:cs="Arial"/>
          <w:sz w:val="20"/>
          <w:szCs w:val="20"/>
        </w:rPr>
        <w:t xml:space="preserve">Prodávající </w:t>
      </w:r>
      <w:r w:rsidR="00562731" w:rsidRPr="00562731">
        <w:rPr>
          <w:rFonts w:ascii="Arial" w:hAnsi="Arial" w:cs="Arial"/>
          <w:b/>
          <w:sz w:val="20"/>
          <w:szCs w:val="20"/>
        </w:rPr>
        <w:t>je povinen předložit</w:t>
      </w:r>
      <w:r w:rsidR="00562731" w:rsidRPr="00562731">
        <w:rPr>
          <w:rFonts w:ascii="Arial" w:hAnsi="Arial" w:cs="Arial"/>
          <w:sz w:val="20"/>
          <w:szCs w:val="20"/>
        </w:rPr>
        <w:t xml:space="preserve"> kupujícímu </w:t>
      </w:r>
      <w:r w:rsidR="00562731" w:rsidRPr="00562731">
        <w:rPr>
          <w:rFonts w:ascii="Arial" w:hAnsi="Arial" w:cs="Arial"/>
          <w:b/>
          <w:sz w:val="20"/>
          <w:szCs w:val="20"/>
        </w:rPr>
        <w:t xml:space="preserve">doklad o uzavřeném </w:t>
      </w:r>
      <w:r w:rsidR="00562731" w:rsidRPr="00562731">
        <w:rPr>
          <w:rFonts w:ascii="Arial" w:hAnsi="Arial" w:cs="Arial"/>
          <w:b/>
          <w:sz w:val="20"/>
          <w:szCs w:val="20"/>
        </w:rPr>
        <w:lastRenderedPageBreak/>
        <w:t>platném pojištění</w:t>
      </w:r>
      <w:r w:rsidR="00562731">
        <w:rPr>
          <w:rFonts w:ascii="Arial" w:hAnsi="Arial" w:cs="Arial"/>
          <w:sz w:val="20"/>
          <w:szCs w:val="20"/>
        </w:rPr>
        <w:t xml:space="preserve"> </w:t>
      </w:r>
      <w:r w:rsidR="00562731" w:rsidRPr="00562731">
        <w:rPr>
          <w:rFonts w:ascii="Arial" w:hAnsi="Arial" w:cs="Arial"/>
          <w:sz w:val="20"/>
          <w:szCs w:val="20"/>
        </w:rPr>
        <w:t xml:space="preserve">odpovědnosti za škodu nejpozději </w:t>
      </w:r>
      <w:r w:rsidR="00562731" w:rsidRPr="00562731">
        <w:rPr>
          <w:rFonts w:ascii="Arial" w:hAnsi="Arial" w:cs="Arial"/>
          <w:b/>
          <w:sz w:val="20"/>
          <w:szCs w:val="20"/>
        </w:rPr>
        <w:t>při podpisu této smlouvy</w:t>
      </w:r>
      <w:r w:rsidRPr="0078402D">
        <w:rPr>
          <w:rFonts w:ascii="Arial" w:hAnsi="Arial" w:cs="Arial"/>
          <w:sz w:val="20"/>
          <w:szCs w:val="20"/>
        </w:rPr>
        <w:t xml:space="preserve">. </w:t>
      </w:r>
      <w:r w:rsidR="005B6743" w:rsidRPr="005B6743">
        <w:rPr>
          <w:rFonts w:ascii="Arial" w:hAnsi="Arial" w:cs="Arial"/>
          <w:sz w:val="20"/>
          <w:szCs w:val="20"/>
        </w:rPr>
        <w:t xml:space="preserve">Náklady na toto pojištění jsou zahrnuty v </w:t>
      </w:r>
      <w:r w:rsidR="005B6743" w:rsidRPr="00CF4FD2">
        <w:rPr>
          <w:rFonts w:ascii="Arial" w:hAnsi="Arial" w:cs="Arial"/>
          <w:sz w:val="20"/>
          <w:szCs w:val="20"/>
        </w:rPr>
        <w:t>ceně dle čl. 3 této smlouvy</w:t>
      </w:r>
      <w:r w:rsidRPr="00CF4FD2">
        <w:rPr>
          <w:rFonts w:ascii="Arial" w:hAnsi="Arial" w:cs="Arial"/>
          <w:sz w:val="20"/>
          <w:szCs w:val="20"/>
        </w:rPr>
        <w:t>.</w:t>
      </w:r>
    </w:p>
    <w:p w14:paraId="2D27AEFF" w14:textId="77777777" w:rsidR="004932FD" w:rsidRPr="00066730" w:rsidRDefault="005B6743" w:rsidP="005B6743">
      <w:pPr>
        <w:pStyle w:val="Odstavecseseznamem"/>
        <w:numPr>
          <w:ilvl w:val="1"/>
          <w:numId w:val="4"/>
        </w:numPr>
        <w:tabs>
          <w:tab w:val="left" w:pos="791"/>
          <w:tab w:val="left" w:pos="794"/>
        </w:tabs>
        <w:spacing w:before="120"/>
        <w:ind w:right="105"/>
        <w:jc w:val="both"/>
        <w:rPr>
          <w:rFonts w:ascii="Arial" w:hAnsi="Arial" w:cs="Arial"/>
          <w:sz w:val="20"/>
          <w:szCs w:val="20"/>
        </w:rPr>
      </w:pPr>
      <w:r w:rsidRPr="005B6743">
        <w:rPr>
          <w:rFonts w:ascii="Arial" w:hAnsi="Arial" w:cs="Arial"/>
          <w:sz w:val="20"/>
          <w:szCs w:val="20"/>
        </w:rPr>
        <w:t>Smluvní strany ne</w:t>
      </w:r>
      <w:r>
        <w:rPr>
          <w:rFonts w:ascii="Arial" w:hAnsi="Arial" w:cs="Arial"/>
          <w:sz w:val="20"/>
          <w:szCs w:val="20"/>
        </w:rPr>
        <w:t>nesou odpovědnost</w:t>
      </w:r>
      <w:r w:rsidRPr="005B6743">
        <w:rPr>
          <w:rFonts w:ascii="Arial" w:hAnsi="Arial" w:cs="Arial"/>
          <w:sz w:val="20"/>
          <w:szCs w:val="20"/>
        </w:rPr>
        <w:t xml:space="preserve"> za nesplnění svých závazků vyplývajících z této smlouvy, pokud k porušení došlo v důsledku událostí vyšší moci, tj. nepředvídatelných a</w:t>
      </w:r>
      <w:r w:rsidR="008103EE">
        <w:rPr>
          <w:rFonts w:ascii="Arial" w:hAnsi="Arial" w:cs="Arial"/>
          <w:sz w:val="20"/>
          <w:szCs w:val="20"/>
        </w:rPr>
        <w:t> </w:t>
      </w:r>
      <w:r w:rsidRPr="005B6743">
        <w:rPr>
          <w:rFonts w:ascii="Arial" w:hAnsi="Arial" w:cs="Arial"/>
          <w:sz w:val="20"/>
          <w:szCs w:val="20"/>
        </w:rPr>
        <w:t>neodvratitelných mimořádných okolností, které nastaly po uzavření smlouvy a které brání plnění jejích závazků. Smluvní strana, která se ocitne pod vlivem vyšší moci, je povinna o této skutečnosti písemně informovat druhou smluvní stranu nejpozději do tří dnů od jejího vzniku a</w:t>
      </w:r>
      <w:r w:rsidR="008103EE">
        <w:rPr>
          <w:rFonts w:ascii="Arial" w:hAnsi="Arial" w:cs="Arial"/>
          <w:sz w:val="20"/>
          <w:szCs w:val="20"/>
        </w:rPr>
        <w:t> </w:t>
      </w:r>
      <w:r w:rsidRPr="005B6743">
        <w:rPr>
          <w:rFonts w:ascii="Arial" w:hAnsi="Arial" w:cs="Arial"/>
          <w:sz w:val="20"/>
          <w:szCs w:val="20"/>
        </w:rPr>
        <w:t>rovněž oznámit, kdy působení vyšší moci skončilo</w:t>
      </w:r>
      <w:r w:rsidR="00A018E1" w:rsidRPr="00312C88">
        <w:rPr>
          <w:rFonts w:ascii="Arial" w:hAnsi="Arial" w:cs="Arial"/>
          <w:sz w:val="20"/>
          <w:szCs w:val="20"/>
        </w:rPr>
        <w:t>.</w:t>
      </w:r>
      <w:r w:rsidR="00A018E1" w:rsidRPr="00312C88">
        <w:rPr>
          <w:rFonts w:ascii="Arial" w:hAnsi="Arial" w:cs="Arial"/>
          <w:spacing w:val="-10"/>
          <w:sz w:val="20"/>
          <w:szCs w:val="20"/>
        </w:rPr>
        <w:t xml:space="preserve"> </w:t>
      </w:r>
      <w:r w:rsidR="00A018E1" w:rsidRPr="00312C88">
        <w:rPr>
          <w:rFonts w:ascii="Arial" w:hAnsi="Arial" w:cs="Arial"/>
          <w:sz w:val="20"/>
          <w:szCs w:val="20"/>
        </w:rPr>
        <w:t>Pokud je</w:t>
      </w:r>
      <w:r w:rsidR="00A018E1" w:rsidRPr="00312C88">
        <w:rPr>
          <w:rFonts w:ascii="Arial" w:hAnsi="Arial" w:cs="Arial"/>
          <w:spacing w:val="-6"/>
          <w:sz w:val="20"/>
          <w:szCs w:val="20"/>
        </w:rPr>
        <w:t xml:space="preserve"> </w:t>
      </w:r>
      <w:r w:rsidR="00A018E1" w:rsidRPr="00312C88">
        <w:rPr>
          <w:rFonts w:ascii="Arial" w:hAnsi="Arial" w:cs="Arial"/>
          <w:sz w:val="20"/>
          <w:szCs w:val="20"/>
        </w:rPr>
        <w:t>působením</w:t>
      </w:r>
      <w:r w:rsidR="00A018E1" w:rsidRPr="00312C88">
        <w:rPr>
          <w:rFonts w:ascii="Arial" w:hAnsi="Arial" w:cs="Arial"/>
          <w:spacing w:val="-7"/>
          <w:sz w:val="20"/>
          <w:szCs w:val="20"/>
        </w:rPr>
        <w:t xml:space="preserve"> </w:t>
      </w:r>
      <w:r w:rsidR="00A018E1" w:rsidRPr="00312C88">
        <w:rPr>
          <w:rFonts w:ascii="Arial" w:hAnsi="Arial" w:cs="Arial"/>
          <w:sz w:val="20"/>
          <w:szCs w:val="20"/>
        </w:rPr>
        <w:t>vyšší</w:t>
      </w:r>
      <w:r w:rsidR="00A018E1" w:rsidRPr="00312C88">
        <w:rPr>
          <w:rFonts w:ascii="Arial" w:hAnsi="Arial" w:cs="Arial"/>
          <w:spacing w:val="-8"/>
          <w:sz w:val="20"/>
          <w:szCs w:val="20"/>
        </w:rPr>
        <w:t xml:space="preserve"> </w:t>
      </w:r>
      <w:r w:rsidR="00A018E1" w:rsidRPr="00312C88">
        <w:rPr>
          <w:rFonts w:ascii="Arial" w:hAnsi="Arial" w:cs="Arial"/>
          <w:sz w:val="20"/>
          <w:szCs w:val="20"/>
        </w:rPr>
        <w:t>moci</w:t>
      </w:r>
      <w:r w:rsidR="00A018E1" w:rsidRPr="00312C88">
        <w:rPr>
          <w:rFonts w:ascii="Arial" w:hAnsi="Arial" w:cs="Arial"/>
          <w:spacing w:val="-8"/>
          <w:sz w:val="20"/>
          <w:szCs w:val="20"/>
        </w:rPr>
        <w:t xml:space="preserve"> </w:t>
      </w:r>
      <w:r w:rsidR="00A018E1" w:rsidRPr="00312C88">
        <w:rPr>
          <w:rFonts w:ascii="Arial" w:hAnsi="Arial" w:cs="Arial"/>
          <w:sz w:val="20"/>
          <w:szCs w:val="20"/>
        </w:rPr>
        <w:t>ohroženo</w:t>
      </w:r>
      <w:r w:rsidR="00A018E1" w:rsidRPr="00312C88">
        <w:rPr>
          <w:rFonts w:ascii="Arial" w:hAnsi="Arial" w:cs="Arial"/>
          <w:spacing w:val="-7"/>
          <w:sz w:val="20"/>
          <w:szCs w:val="20"/>
        </w:rPr>
        <w:t xml:space="preserve"> </w:t>
      </w:r>
      <w:r w:rsidR="00A018E1" w:rsidRPr="00312C88">
        <w:rPr>
          <w:rFonts w:ascii="Arial" w:hAnsi="Arial" w:cs="Arial"/>
          <w:sz w:val="20"/>
          <w:szCs w:val="20"/>
        </w:rPr>
        <w:t>plnění</w:t>
      </w:r>
      <w:r w:rsidR="00A018E1" w:rsidRPr="00312C88">
        <w:rPr>
          <w:rFonts w:ascii="Arial" w:hAnsi="Arial" w:cs="Arial"/>
          <w:spacing w:val="-8"/>
          <w:sz w:val="20"/>
          <w:szCs w:val="20"/>
        </w:rPr>
        <w:t xml:space="preserve"> </w:t>
      </w:r>
      <w:r w:rsidR="00A018E1" w:rsidRPr="00312C88">
        <w:rPr>
          <w:rFonts w:ascii="Arial" w:hAnsi="Arial" w:cs="Arial"/>
          <w:sz w:val="20"/>
          <w:szCs w:val="20"/>
        </w:rPr>
        <w:t>závazků</w:t>
      </w:r>
      <w:r w:rsidR="00A018E1" w:rsidRPr="00312C88">
        <w:rPr>
          <w:rFonts w:ascii="Arial" w:hAnsi="Arial" w:cs="Arial"/>
          <w:spacing w:val="-9"/>
          <w:sz w:val="20"/>
          <w:szCs w:val="20"/>
        </w:rPr>
        <w:t xml:space="preserve"> </w:t>
      </w:r>
      <w:r w:rsidR="00A018E1" w:rsidRPr="00312C88">
        <w:rPr>
          <w:rFonts w:ascii="Arial" w:hAnsi="Arial" w:cs="Arial"/>
          <w:sz w:val="20"/>
          <w:szCs w:val="20"/>
        </w:rPr>
        <w:t>založených</w:t>
      </w:r>
      <w:r w:rsidR="00A018E1" w:rsidRPr="00312C88">
        <w:rPr>
          <w:rFonts w:ascii="Arial" w:hAnsi="Arial" w:cs="Arial"/>
          <w:spacing w:val="-7"/>
          <w:sz w:val="20"/>
          <w:szCs w:val="20"/>
        </w:rPr>
        <w:t xml:space="preserve"> </w:t>
      </w:r>
      <w:r w:rsidR="00A018E1" w:rsidRPr="00312C88">
        <w:rPr>
          <w:rFonts w:ascii="Arial" w:hAnsi="Arial" w:cs="Arial"/>
          <w:sz w:val="20"/>
          <w:szCs w:val="20"/>
        </w:rPr>
        <w:t>touto</w:t>
      </w:r>
      <w:r w:rsidR="00A018E1" w:rsidRPr="00312C88">
        <w:rPr>
          <w:rFonts w:ascii="Arial" w:hAnsi="Arial" w:cs="Arial"/>
          <w:spacing w:val="-6"/>
          <w:sz w:val="20"/>
          <w:szCs w:val="20"/>
        </w:rPr>
        <w:t xml:space="preserve"> </w:t>
      </w:r>
      <w:r w:rsidR="00A018E1" w:rsidRPr="00312C88">
        <w:rPr>
          <w:rFonts w:ascii="Arial" w:hAnsi="Arial" w:cs="Arial"/>
          <w:sz w:val="20"/>
          <w:szCs w:val="20"/>
        </w:rPr>
        <w:t>smlouvou,</w:t>
      </w:r>
      <w:r w:rsidR="00A018E1" w:rsidRPr="00312C88">
        <w:rPr>
          <w:rFonts w:ascii="Arial" w:hAnsi="Arial" w:cs="Arial"/>
          <w:spacing w:val="-6"/>
          <w:sz w:val="20"/>
          <w:szCs w:val="20"/>
        </w:rPr>
        <w:t xml:space="preserve"> </w:t>
      </w:r>
      <w:r w:rsidR="00A018E1" w:rsidRPr="00312C88">
        <w:rPr>
          <w:rFonts w:ascii="Arial" w:hAnsi="Arial" w:cs="Arial"/>
          <w:sz w:val="20"/>
          <w:szCs w:val="20"/>
        </w:rPr>
        <w:t>zavazují</w:t>
      </w:r>
      <w:r w:rsidR="00A018E1" w:rsidRPr="00312C88">
        <w:rPr>
          <w:rFonts w:ascii="Arial" w:hAnsi="Arial" w:cs="Arial"/>
          <w:spacing w:val="-7"/>
          <w:sz w:val="20"/>
          <w:szCs w:val="20"/>
        </w:rPr>
        <w:t xml:space="preserve"> </w:t>
      </w:r>
      <w:r w:rsidR="00A018E1" w:rsidRPr="00312C88">
        <w:rPr>
          <w:rFonts w:ascii="Arial" w:hAnsi="Arial" w:cs="Arial"/>
          <w:sz w:val="20"/>
          <w:szCs w:val="20"/>
        </w:rPr>
        <w:t>se</w:t>
      </w:r>
      <w:r w:rsidR="00A018E1" w:rsidRPr="00312C88">
        <w:rPr>
          <w:rFonts w:ascii="Arial" w:hAnsi="Arial" w:cs="Arial"/>
          <w:spacing w:val="-10"/>
          <w:sz w:val="20"/>
          <w:szCs w:val="20"/>
        </w:rPr>
        <w:t xml:space="preserve"> </w:t>
      </w:r>
      <w:r w:rsidR="00A018E1" w:rsidRPr="00312C88">
        <w:rPr>
          <w:rFonts w:ascii="Arial" w:hAnsi="Arial" w:cs="Arial"/>
          <w:sz w:val="20"/>
          <w:szCs w:val="20"/>
        </w:rPr>
        <w:t>smluvní</w:t>
      </w:r>
      <w:r w:rsidR="00A018E1" w:rsidRPr="00312C88">
        <w:rPr>
          <w:rFonts w:ascii="Arial" w:hAnsi="Arial" w:cs="Arial"/>
          <w:spacing w:val="-8"/>
          <w:sz w:val="20"/>
          <w:szCs w:val="20"/>
        </w:rPr>
        <w:t xml:space="preserve"> </w:t>
      </w:r>
      <w:r w:rsidR="00A018E1" w:rsidRPr="00312C88">
        <w:rPr>
          <w:rFonts w:ascii="Arial" w:hAnsi="Arial" w:cs="Arial"/>
          <w:sz w:val="20"/>
          <w:szCs w:val="20"/>
        </w:rPr>
        <w:t>strany</w:t>
      </w:r>
      <w:r w:rsidR="00A018E1" w:rsidRPr="00312C88">
        <w:rPr>
          <w:rFonts w:ascii="Arial" w:hAnsi="Arial" w:cs="Arial"/>
          <w:spacing w:val="-7"/>
          <w:sz w:val="20"/>
          <w:szCs w:val="20"/>
        </w:rPr>
        <w:t xml:space="preserve"> </w:t>
      </w:r>
      <w:r w:rsidR="00A018E1" w:rsidRPr="00312C88">
        <w:rPr>
          <w:rFonts w:ascii="Arial" w:hAnsi="Arial" w:cs="Arial"/>
          <w:sz w:val="20"/>
          <w:szCs w:val="20"/>
        </w:rPr>
        <w:t xml:space="preserve">projednat </w:t>
      </w:r>
      <w:r w:rsidR="00A018E1" w:rsidRPr="00066730">
        <w:rPr>
          <w:rFonts w:ascii="Arial" w:hAnsi="Arial" w:cs="Arial"/>
          <w:sz w:val="20"/>
          <w:szCs w:val="20"/>
        </w:rPr>
        <w:t>přiměřenou změnu této smlouvy.</w:t>
      </w:r>
    </w:p>
    <w:p w14:paraId="667130E5" w14:textId="77777777" w:rsidR="00F644BF" w:rsidRPr="00066730"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uchovávat veškerou dokumentaci související s realizací projektu, včetně účetních a daňových dokladů, po dobu nejméně deseti (10) let od ukončení realizace projektu. V případě, že právní předpisy České republiky stanoví povinnost uchovávat některé dokumenty po delší dobu, je prodávající povinen řídit se touto delší lhůtou.</w:t>
      </w:r>
    </w:p>
    <w:p w14:paraId="1F6DAD3E" w14:textId="28D9D675" w:rsidR="00F644BF"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že po dobu nejméně deseti (10) let od ukončení realizace projektu bude na žádost poskytovat veškeré požadované informace a dokumentaci související s</w:t>
      </w:r>
      <w:r w:rsidR="00EA759D" w:rsidRPr="00066730">
        <w:rPr>
          <w:rFonts w:ascii="Arial" w:hAnsi="Arial" w:cs="Arial"/>
          <w:sz w:val="20"/>
          <w:szCs w:val="20"/>
        </w:rPr>
        <w:t> </w:t>
      </w:r>
      <w:r w:rsidRPr="00066730">
        <w:rPr>
          <w:rFonts w:ascii="Arial" w:hAnsi="Arial" w:cs="Arial"/>
          <w:sz w:val="20"/>
          <w:szCs w:val="20"/>
        </w:rPr>
        <w:t>realizací projektu zaměstnancům nebo zmocněncům oprávněných kontrolních orgánů, zejména Ministerstva práce a sociálních věcí, Ministerstva průmyslu a obchodu, Ministerstva financí, Evropské komise, Evropského účetního dvora, Nejvyššího kontrolního úřadu, příslušného orgánu finanční správy (dále jen „OFS“) a dalších oprávněných orgánů veřejné správy. Prodávající je dále povinen umožnit těmto osobám provedení kontroly vztahující se k</w:t>
      </w:r>
      <w:r w:rsidR="00EA759D" w:rsidRPr="00066730">
        <w:rPr>
          <w:rFonts w:ascii="Arial" w:hAnsi="Arial" w:cs="Arial"/>
          <w:sz w:val="20"/>
          <w:szCs w:val="20"/>
        </w:rPr>
        <w:t> </w:t>
      </w:r>
      <w:r w:rsidRPr="00066730">
        <w:rPr>
          <w:rFonts w:ascii="Arial" w:hAnsi="Arial" w:cs="Arial"/>
          <w:sz w:val="20"/>
          <w:szCs w:val="20"/>
        </w:rPr>
        <w:t>realizaci projektu a poskytnout jim veškerou nezbytnou součinnost</w:t>
      </w:r>
      <w:r w:rsidR="00A256F4" w:rsidRPr="00066730">
        <w:rPr>
          <w:rFonts w:ascii="Arial" w:hAnsi="Arial" w:cs="Arial"/>
          <w:sz w:val="20"/>
          <w:szCs w:val="20"/>
        </w:rPr>
        <w:t>.</w:t>
      </w:r>
    </w:p>
    <w:p w14:paraId="4805146E" w14:textId="6889E7E8" w:rsidR="00E21E3D" w:rsidRPr="00066730" w:rsidRDefault="00E21E3D" w:rsidP="00E21E3D">
      <w:pPr>
        <w:pStyle w:val="Odstavecseseznamem"/>
        <w:numPr>
          <w:ilvl w:val="1"/>
          <w:numId w:val="4"/>
        </w:numPr>
        <w:tabs>
          <w:tab w:val="left" w:pos="791"/>
          <w:tab w:val="left" w:pos="794"/>
        </w:tabs>
        <w:spacing w:before="120"/>
        <w:ind w:right="105"/>
        <w:jc w:val="both"/>
        <w:rPr>
          <w:rFonts w:ascii="Arial" w:hAnsi="Arial" w:cs="Arial"/>
          <w:sz w:val="20"/>
          <w:szCs w:val="20"/>
        </w:rPr>
      </w:pPr>
      <w:r w:rsidRPr="00E21E3D">
        <w:rPr>
          <w:rFonts w:ascii="Arial" w:hAnsi="Arial" w:cs="Arial"/>
          <w:sz w:val="20"/>
          <w:szCs w:val="20"/>
        </w:rPr>
        <w:t>Prodávající se zavazuje, že plněním této smlouvy nebude významně poškozovat environmentální cíle</w:t>
      </w:r>
      <w:r w:rsidR="001B7A45">
        <w:rPr>
          <w:rFonts w:ascii="Arial" w:hAnsi="Arial" w:cs="Arial"/>
          <w:sz w:val="20"/>
          <w:szCs w:val="20"/>
        </w:rPr>
        <w:t xml:space="preserve"> (zásada DNSH)</w:t>
      </w:r>
      <w:bookmarkStart w:id="0" w:name="_GoBack"/>
      <w:bookmarkEnd w:id="0"/>
      <w:r w:rsidRPr="00E21E3D">
        <w:rPr>
          <w:rFonts w:ascii="Arial" w:hAnsi="Arial" w:cs="Arial"/>
          <w:sz w:val="20"/>
          <w:szCs w:val="20"/>
        </w:rPr>
        <w:t>.</w:t>
      </w:r>
    </w:p>
    <w:p w14:paraId="4D9BD427" w14:textId="77777777" w:rsidR="00A256F4" w:rsidRPr="00066730" w:rsidRDefault="00A256F4" w:rsidP="00A256F4">
      <w:pPr>
        <w:pStyle w:val="Odstavecseseznamem"/>
        <w:tabs>
          <w:tab w:val="left" w:pos="791"/>
          <w:tab w:val="left" w:pos="794"/>
        </w:tabs>
        <w:spacing w:before="120"/>
        <w:ind w:right="105" w:firstLine="0"/>
        <w:jc w:val="both"/>
        <w:rPr>
          <w:rFonts w:ascii="Arial" w:hAnsi="Arial" w:cs="Arial"/>
          <w:sz w:val="20"/>
          <w:szCs w:val="20"/>
        </w:rPr>
      </w:pPr>
    </w:p>
    <w:p w14:paraId="6E26B195" w14:textId="77777777" w:rsidR="00A256F4" w:rsidRPr="00066730" w:rsidRDefault="00A256F4" w:rsidP="00A256F4">
      <w:pPr>
        <w:pStyle w:val="Nadpis1"/>
        <w:numPr>
          <w:ilvl w:val="0"/>
          <w:numId w:val="4"/>
        </w:numPr>
        <w:tabs>
          <w:tab w:val="left" w:pos="471"/>
        </w:tabs>
        <w:jc w:val="center"/>
        <w:rPr>
          <w:rFonts w:ascii="Arial" w:hAnsi="Arial" w:cs="Arial"/>
          <w:sz w:val="22"/>
          <w:u w:val="none"/>
        </w:rPr>
      </w:pPr>
      <w:r w:rsidRPr="00066730">
        <w:rPr>
          <w:rFonts w:ascii="Arial" w:hAnsi="Arial" w:cs="Arial"/>
          <w:sz w:val="22"/>
          <w:u w:val="none"/>
        </w:rPr>
        <w:t>Odpovědné veřejné zadávání</w:t>
      </w:r>
    </w:p>
    <w:p w14:paraId="5D77A407" w14:textId="77777777" w:rsidR="00A256F4" w:rsidRPr="00066730" w:rsidRDefault="00A256F4" w:rsidP="00A256F4">
      <w:pPr>
        <w:pStyle w:val="Bezmezer"/>
        <w:numPr>
          <w:ilvl w:val="1"/>
          <w:numId w:val="4"/>
        </w:numPr>
        <w:spacing w:before="120"/>
        <w:rPr>
          <w:rFonts w:cs="Arial"/>
          <w:sz w:val="20"/>
        </w:rPr>
      </w:pPr>
      <w:r w:rsidRPr="00066730">
        <w:rPr>
          <w:rFonts w:cs="Arial"/>
          <w:sz w:val="20"/>
        </w:rPr>
        <w:t>Prodávající se podpisem smlouvy zavazuje, že zajistí:</w:t>
      </w:r>
    </w:p>
    <w:p w14:paraId="51DC86F8"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plnění veškerých povinností vyplývající</w:t>
      </w:r>
      <w:r w:rsidR="00EA759D" w:rsidRPr="00066730">
        <w:rPr>
          <w:rFonts w:cs="Arial"/>
          <w:sz w:val="20"/>
        </w:rPr>
        <w:t>ch</w:t>
      </w:r>
      <w:r w:rsidRPr="00066730">
        <w:rPr>
          <w:rFonts w:cs="Arial"/>
          <w:sz w:val="20"/>
        </w:rPr>
        <w:t xml:space="preserve"> z právních předpisů České republiky, zejména pak z</w:t>
      </w:r>
      <w:r w:rsidR="00EA759D" w:rsidRPr="00066730">
        <w:rPr>
          <w:rFonts w:cs="Arial"/>
          <w:sz w:val="20"/>
        </w:rPr>
        <w:t> </w:t>
      </w:r>
      <w:r w:rsidRPr="00066730">
        <w:rPr>
          <w:rFonts w:cs="Arial"/>
          <w:sz w:val="20"/>
        </w:rPr>
        <w:t xml:space="preserve">předpisů pracovněprávních, předpisů z oblasti zaměstnanosti a bezpečnosti </w:t>
      </w:r>
      <w:r w:rsidR="00DB499F" w:rsidRPr="00066730">
        <w:rPr>
          <w:rFonts w:cs="Arial"/>
          <w:sz w:val="20"/>
        </w:rPr>
        <w:t xml:space="preserve">a </w:t>
      </w:r>
      <w:r w:rsidRPr="00066730">
        <w:rPr>
          <w:rFonts w:cs="Arial"/>
          <w:sz w:val="20"/>
        </w:rPr>
        <w:t>ochrany zdraví při práci, a to vůči všem osobám, které se na plnění veřejné zakázky podílejí; plnění těchto povinností zajistí prodávající i u svých poddodavatelů,</w:t>
      </w:r>
    </w:p>
    <w:p w14:paraId="1432BD8D"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sjednání a dodržování smluvních podmínek vůči svým poddodavatelům srovnatelných s</w:t>
      </w:r>
      <w:r w:rsidR="00DB499F" w:rsidRPr="00066730">
        <w:rPr>
          <w:rFonts w:cs="Arial"/>
          <w:sz w:val="20"/>
        </w:rPr>
        <w:t> </w:t>
      </w:r>
      <w:r w:rsidRPr="00066730">
        <w:rPr>
          <w:rFonts w:cs="Arial"/>
          <w:sz w:val="20"/>
        </w:rPr>
        <w:t>podmínkami sjednanými v této smlouvě, a to v rozsahu ve smlouvě uvedených smluvních pokut a délky záruční doby; uvedené smluvní podmínky se považují za srovnatelné, bude-li výše smluvních pokut a délka záruční doby shodná s touto smlouvou,</w:t>
      </w:r>
    </w:p>
    <w:p w14:paraId="799E7B73"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řádné a včasné plnění finančních závazků svým poddodavatelům, kdy za řádné a včasné plnění se považuje plné uhrazení poddodavatelem vystavených faktur za plnění poskytnutá k</w:t>
      </w:r>
      <w:r w:rsidR="00DB499F" w:rsidRPr="00066730">
        <w:rPr>
          <w:rFonts w:cs="Arial"/>
          <w:sz w:val="20"/>
        </w:rPr>
        <w:t> </w:t>
      </w:r>
      <w:r w:rsidRPr="00066730">
        <w:rPr>
          <w:rFonts w:cs="Arial"/>
          <w:sz w:val="20"/>
        </w:rPr>
        <w:t>plnění této smlouvy, a to vždy do 10 pracovních dnů od obdržení platby ze strany prodávajícího za konkrétní plnění.</w:t>
      </w:r>
    </w:p>
    <w:p w14:paraId="4FF2D194" w14:textId="77777777" w:rsidR="00A256F4" w:rsidRPr="00066730" w:rsidRDefault="00A256F4" w:rsidP="00A256F4">
      <w:pPr>
        <w:pStyle w:val="Bezmezer"/>
        <w:numPr>
          <w:ilvl w:val="1"/>
          <w:numId w:val="4"/>
        </w:numPr>
        <w:spacing w:before="120"/>
        <w:rPr>
          <w:rFonts w:cs="Arial"/>
          <w:sz w:val="20"/>
        </w:rPr>
      </w:pPr>
      <w:r w:rsidRPr="00066730">
        <w:rPr>
          <w:rFonts w:cs="Arial"/>
          <w:sz w:val="20"/>
        </w:rPr>
        <w:t>Za porušení povinností souvisejících s odpovědným veřejným zadáváním je kupující oprávněn požadovat po prodávajícím smluvní pokutu ve výši 5.000 Kč za každý zjištěný případ.</w:t>
      </w:r>
    </w:p>
    <w:p w14:paraId="315EFCB3" w14:textId="77777777" w:rsidR="00E84C9A" w:rsidRPr="00066730" w:rsidRDefault="00E84C9A">
      <w:pPr>
        <w:pStyle w:val="Zkladntext"/>
        <w:spacing w:before="31"/>
        <w:ind w:left="0"/>
        <w:rPr>
          <w:rFonts w:ascii="Arial" w:hAnsi="Arial" w:cs="Arial"/>
          <w:sz w:val="20"/>
          <w:szCs w:val="20"/>
        </w:rPr>
      </w:pPr>
    </w:p>
    <w:p w14:paraId="24112204" w14:textId="77777777" w:rsidR="00E84C9A" w:rsidRPr="00165062" w:rsidRDefault="00B07263" w:rsidP="00165062">
      <w:pPr>
        <w:pStyle w:val="Nadpis1"/>
        <w:numPr>
          <w:ilvl w:val="0"/>
          <w:numId w:val="4"/>
        </w:numPr>
        <w:tabs>
          <w:tab w:val="left" w:pos="471"/>
        </w:tabs>
        <w:jc w:val="center"/>
        <w:rPr>
          <w:rFonts w:ascii="Arial" w:hAnsi="Arial" w:cs="Arial"/>
          <w:sz w:val="22"/>
          <w:u w:val="none"/>
        </w:rPr>
      </w:pPr>
      <w:r w:rsidRPr="00165062">
        <w:rPr>
          <w:rFonts w:ascii="Arial" w:hAnsi="Arial" w:cs="Arial"/>
          <w:sz w:val="22"/>
          <w:u w:val="none"/>
        </w:rPr>
        <w:t>Ochrana důvěrných informací</w:t>
      </w:r>
    </w:p>
    <w:p w14:paraId="4052B5C4" w14:textId="77777777" w:rsidR="00DD3CED" w:rsidRPr="00DD3CED" w:rsidRDefault="00DD3CED" w:rsidP="00DD3CED">
      <w:pPr>
        <w:pStyle w:val="Bezmezer"/>
        <w:numPr>
          <w:ilvl w:val="1"/>
          <w:numId w:val="4"/>
        </w:numPr>
        <w:spacing w:before="120"/>
        <w:rPr>
          <w:rFonts w:cs="Arial"/>
          <w:sz w:val="20"/>
        </w:rPr>
      </w:pPr>
      <w:r w:rsidRPr="00DD3CED">
        <w:rPr>
          <w:rFonts w:cs="Arial"/>
          <w:sz w:val="20"/>
        </w:rPr>
        <w:t>Smluvní strany se zavazují, že veškeré informace a dokumenty, které si vzájemně zpřístupní v</w:t>
      </w:r>
      <w:r w:rsidR="00DB499F">
        <w:rPr>
          <w:rFonts w:cs="Arial"/>
          <w:sz w:val="20"/>
        </w:rPr>
        <w:t> </w:t>
      </w:r>
      <w:r w:rsidRPr="00DD3CED">
        <w:rPr>
          <w:rFonts w:cs="Arial"/>
          <w:sz w:val="20"/>
        </w:rPr>
        <w:t>souvislosti s uzavřením a plněním této smlouvy, nebo které v této souvislosti jinak získají, budou považovány za důvěrné. Tyto důvěrné informace:</w:t>
      </w:r>
    </w:p>
    <w:p w14:paraId="4013F08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využity ke komerčnímu, osobnímu ani jinému prospěchu prodávajícího či třetích osob,</w:t>
      </w:r>
    </w:p>
    <w:p w14:paraId="57FF3A1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zpřístupněny třetím osobám bez předchozího písemného souhlasu kupujícího,</w:t>
      </w:r>
    </w:p>
    <w:p w14:paraId="75647665" w14:textId="77777777" w:rsidR="00DD3CED" w:rsidRPr="00DD3CED" w:rsidRDefault="00DD3CED" w:rsidP="00DD3CED">
      <w:pPr>
        <w:pStyle w:val="Bezmezer"/>
        <w:numPr>
          <w:ilvl w:val="0"/>
          <w:numId w:val="16"/>
        </w:numPr>
        <w:spacing w:before="120"/>
        <w:ind w:left="1418"/>
        <w:rPr>
          <w:rFonts w:cs="Arial"/>
          <w:sz w:val="20"/>
        </w:rPr>
      </w:pPr>
      <w:r w:rsidRPr="00DD3CED">
        <w:rPr>
          <w:rFonts w:cs="Arial"/>
          <w:sz w:val="20"/>
        </w:rPr>
        <w:t>nebudou použity k jinému účelu, než je plnění této smlouvy.</w:t>
      </w:r>
    </w:p>
    <w:p w14:paraId="2A1EEC11" w14:textId="77777777" w:rsidR="00DD3CED" w:rsidRPr="00DD3CED" w:rsidRDefault="00DD3CED" w:rsidP="00DD3CED">
      <w:pPr>
        <w:pStyle w:val="Bezmezer"/>
        <w:numPr>
          <w:ilvl w:val="1"/>
          <w:numId w:val="4"/>
        </w:numPr>
        <w:spacing w:before="120"/>
        <w:rPr>
          <w:rFonts w:cs="Arial"/>
          <w:sz w:val="20"/>
        </w:rPr>
      </w:pPr>
      <w:r w:rsidRPr="00DD3CED">
        <w:rPr>
          <w:rFonts w:cs="Arial"/>
          <w:sz w:val="20"/>
        </w:rPr>
        <w:t xml:space="preserve">Prodávající odpovídá za ochranu důvěrných informací včetně případu neúmyslného zcizení </w:t>
      </w:r>
      <w:r w:rsidRPr="00DD3CED">
        <w:rPr>
          <w:rFonts w:cs="Arial"/>
          <w:sz w:val="20"/>
        </w:rPr>
        <w:lastRenderedPageBreak/>
        <w:t>nebo zpřístupnění třetí osobě.</w:t>
      </w:r>
    </w:p>
    <w:p w14:paraId="7F5306E3" w14:textId="77777777" w:rsidR="00DD3CED" w:rsidRPr="00DD3CED" w:rsidRDefault="00DD3CED" w:rsidP="00DD3CED">
      <w:pPr>
        <w:pStyle w:val="Bezmezer"/>
        <w:numPr>
          <w:ilvl w:val="1"/>
          <w:numId w:val="4"/>
        </w:numPr>
        <w:spacing w:before="120"/>
        <w:rPr>
          <w:rFonts w:cs="Arial"/>
          <w:sz w:val="20"/>
        </w:rPr>
      </w:pPr>
      <w:r w:rsidRPr="00DD3CED">
        <w:rPr>
          <w:rFonts w:cs="Arial"/>
          <w:sz w:val="20"/>
        </w:rPr>
        <w:t>Bez předchozího písemného souhlasu kupujícího není prodávající oprávněn pořizovat kopie dokumentů nebo jiných informací, ke kterým získal přístup v souvislosti s plněním této smlouvy, a</w:t>
      </w:r>
      <w:r w:rsidR="00DB499F">
        <w:rPr>
          <w:rFonts w:cs="Arial"/>
          <w:sz w:val="20"/>
        </w:rPr>
        <w:t> </w:t>
      </w:r>
      <w:r w:rsidRPr="00DD3CED">
        <w:rPr>
          <w:rFonts w:cs="Arial"/>
          <w:sz w:val="20"/>
        </w:rPr>
        <w:t>to ani náhodně.</w:t>
      </w:r>
    </w:p>
    <w:p w14:paraId="2F3C33F1" w14:textId="77777777" w:rsidR="00DD3CED" w:rsidRPr="00DD3CED" w:rsidRDefault="00F61DFE" w:rsidP="00F61DFE">
      <w:pPr>
        <w:pStyle w:val="Bezmezer"/>
        <w:numPr>
          <w:ilvl w:val="1"/>
          <w:numId w:val="4"/>
        </w:numPr>
        <w:spacing w:before="120"/>
        <w:rPr>
          <w:rFonts w:cs="Arial"/>
          <w:sz w:val="20"/>
        </w:rPr>
      </w:pPr>
      <w:r w:rsidRPr="00F61DFE">
        <w:rPr>
          <w:rFonts w:cs="Arial"/>
          <w:sz w:val="20"/>
        </w:rPr>
        <w:t xml:space="preserve">Smluvní strany se zavazují dodržovat veškeré povinnosti stanovené právními předpisy v oblasti ochrany osobních údajů, </w:t>
      </w:r>
      <w:r w:rsidRPr="00CF4FD2">
        <w:rPr>
          <w:rFonts w:cs="Arial"/>
          <w:sz w:val="20"/>
        </w:rPr>
        <w:t xml:space="preserve">zejména </w:t>
      </w:r>
      <w:r w:rsidR="00DB499F" w:rsidRPr="00CF4FD2">
        <w:rPr>
          <w:rFonts w:cs="Arial"/>
          <w:sz w:val="20"/>
        </w:rPr>
        <w:t>n</w:t>
      </w:r>
      <w:r w:rsidRPr="00CF4FD2">
        <w:rPr>
          <w:rFonts w:cs="Arial"/>
          <w:sz w:val="20"/>
        </w:rPr>
        <w:t>ařízením Evropského parlamentu a Rady (EU) 2016/679 (GDPR), zákonem č. 110/2019 Sb., o zpracování osobních údajů,</w:t>
      </w:r>
      <w:r w:rsidR="00DB499F" w:rsidRPr="00CF4FD2">
        <w:rPr>
          <w:rFonts w:cs="Arial"/>
          <w:sz w:val="20"/>
        </w:rPr>
        <w:t xml:space="preserve"> ve znění pozdějších předpisů</w:t>
      </w:r>
      <w:r w:rsidRPr="00CF4FD2">
        <w:rPr>
          <w:rFonts w:cs="Arial"/>
          <w:sz w:val="20"/>
        </w:rPr>
        <w:t xml:space="preserve"> a zákonem č. 412/2005 Sb., o</w:t>
      </w:r>
      <w:r w:rsidR="00DB499F" w:rsidRPr="00CF4FD2">
        <w:rPr>
          <w:rFonts w:cs="Arial"/>
          <w:sz w:val="20"/>
        </w:rPr>
        <w:t> </w:t>
      </w:r>
      <w:r w:rsidRPr="00CF4FD2">
        <w:rPr>
          <w:rFonts w:cs="Arial"/>
          <w:sz w:val="20"/>
        </w:rPr>
        <w:t>ochraně utajovaných informací a o bezpečnostní způsobilosti</w:t>
      </w:r>
      <w:r w:rsidR="00DB499F" w:rsidRPr="00CF4FD2">
        <w:rPr>
          <w:rFonts w:cs="Arial"/>
          <w:sz w:val="20"/>
        </w:rPr>
        <w:t>, ve znění pozdějších předpisů</w:t>
      </w:r>
      <w:r w:rsidR="00DD3CED" w:rsidRPr="00CF4FD2">
        <w:rPr>
          <w:rFonts w:cs="Arial"/>
          <w:sz w:val="20"/>
        </w:rPr>
        <w:t>. Prodávající nese plnou odpovědnost za zajištění souladu s příslušnými právními předpisy</w:t>
      </w:r>
      <w:r w:rsidR="00DD3CED" w:rsidRPr="00DD3CED">
        <w:rPr>
          <w:rFonts w:cs="Arial"/>
          <w:sz w:val="20"/>
        </w:rPr>
        <w:t>.</w:t>
      </w:r>
    </w:p>
    <w:p w14:paraId="33A17998" w14:textId="77777777" w:rsidR="00DD3CED" w:rsidRPr="00DD3CED" w:rsidRDefault="00F61DFE" w:rsidP="00F61DFE">
      <w:pPr>
        <w:pStyle w:val="Bezmezer"/>
        <w:numPr>
          <w:ilvl w:val="1"/>
          <w:numId w:val="4"/>
        </w:numPr>
        <w:spacing w:before="120"/>
        <w:rPr>
          <w:rFonts w:cs="Arial"/>
          <w:sz w:val="20"/>
        </w:rPr>
      </w:pPr>
      <w:r w:rsidRPr="00F61DFE">
        <w:rPr>
          <w:rFonts w:cs="Arial"/>
          <w:sz w:val="20"/>
        </w:rPr>
        <w:t xml:space="preserve">Prodávající se zavazuje seznámit s obsahem tohoto článku všechny své zaměstnance, poddodavatele a další osoby zapojené do plnění této smlouvy, a zajistit, že tyto osoby budou dodržovat uvedené povinnosti ve </w:t>
      </w:r>
      <w:r>
        <w:rPr>
          <w:rFonts w:cs="Arial"/>
          <w:sz w:val="20"/>
        </w:rPr>
        <w:t>stejném rozsahu jako prodávající.</w:t>
      </w:r>
    </w:p>
    <w:p w14:paraId="54C29C47" w14:textId="77777777" w:rsidR="00E84C9A" w:rsidRDefault="00F61DFE" w:rsidP="00F61DFE">
      <w:pPr>
        <w:pStyle w:val="Bezmezer"/>
        <w:numPr>
          <w:ilvl w:val="1"/>
          <w:numId w:val="4"/>
        </w:numPr>
        <w:spacing w:before="120"/>
        <w:rPr>
          <w:rFonts w:cs="Arial"/>
          <w:sz w:val="20"/>
        </w:rPr>
      </w:pPr>
      <w:r w:rsidRPr="00F61DFE">
        <w:rPr>
          <w:rFonts w:cs="Arial"/>
          <w:sz w:val="20"/>
        </w:rPr>
        <w:t>Kupující je oprávněn kontrolovat dodržování povinností uvedených v tomto článku jak u</w:t>
      </w:r>
      <w:r w:rsidR="00DB499F">
        <w:rPr>
          <w:rFonts w:cs="Arial"/>
          <w:sz w:val="20"/>
        </w:rPr>
        <w:t> </w:t>
      </w:r>
      <w:r w:rsidRPr="00F61DFE">
        <w:rPr>
          <w:rFonts w:cs="Arial"/>
          <w:sz w:val="20"/>
        </w:rPr>
        <w:t>prodávajícího, tak u všech osob, které se podílejí na plnění této smlouvy. Zjistí-li kupující nedostatečné poučení nebo porušení těchto povinností, je prodávající povinen neprodleně zajistit vyloučení takové osoby z plnění smlouvy</w:t>
      </w:r>
      <w:r w:rsidR="00DD3CED" w:rsidRPr="00DD3CED">
        <w:rPr>
          <w:rFonts w:cs="Arial"/>
          <w:sz w:val="20"/>
        </w:rPr>
        <w:t>.</w:t>
      </w:r>
    </w:p>
    <w:p w14:paraId="48F22463" w14:textId="77777777" w:rsidR="00DD3CED" w:rsidRPr="00DD3CED" w:rsidRDefault="00DD3CED" w:rsidP="00DD3CED">
      <w:pPr>
        <w:pStyle w:val="Bezmezer"/>
        <w:numPr>
          <w:ilvl w:val="1"/>
          <w:numId w:val="4"/>
        </w:numPr>
        <w:spacing w:before="120"/>
        <w:rPr>
          <w:rFonts w:cs="Arial"/>
          <w:sz w:val="20"/>
        </w:rPr>
      </w:pPr>
      <w:r>
        <w:rPr>
          <w:rFonts w:cs="Arial"/>
          <w:sz w:val="20"/>
        </w:rPr>
        <w:t xml:space="preserve">V </w:t>
      </w:r>
      <w:r w:rsidRPr="00DD3CED">
        <w:rPr>
          <w:rFonts w:cs="Arial"/>
          <w:sz w:val="20"/>
        </w:rPr>
        <w:t xml:space="preserve">případě porušení některé z povinností uvedených v tomto článku ze strany prodávajícího, jeho zaměstnanců, poddodavatelů nebo dalších osob zapojených do plnění smlouvy, je kupující oprávněn požadovat po prodávajícím smluvní pokutu </w:t>
      </w:r>
      <w:r w:rsidRPr="00CF4FD2">
        <w:rPr>
          <w:rFonts w:cs="Arial"/>
          <w:sz w:val="20"/>
        </w:rPr>
        <w:t>ve výši 20.000 Kč (slovy: dvacet tisíc korun českých) za každé jednotlivé porušení. Tímto není jakkoli</w:t>
      </w:r>
      <w:r w:rsidRPr="00DD3CED">
        <w:rPr>
          <w:rFonts w:cs="Arial"/>
          <w:sz w:val="20"/>
        </w:rPr>
        <w:t xml:space="preserve"> dotčeno právo kupujícího požadovat náhradu škody v plné výši, která mu v souvislosti s porušením vznikla</w:t>
      </w:r>
      <w:r w:rsidR="008101DA">
        <w:rPr>
          <w:rFonts w:cs="Arial"/>
          <w:sz w:val="20"/>
        </w:rPr>
        <w:t>.</w:t>
      </w:r>
    </w:p>
    <w:p w14:paraId="0C6AC694" w14:textId="77777777" w:rsidR="00E84C9A" w:rsidRPr="00312C88" w:rsidRDefault="00E84C9A">
      <w:pPr>
        <w:pStyle w:val="Zkladntext"/>
        <w:spacing w:before="31"/>
        <w:ind w:left="0"/>
        <w:rPr>
          <w:rFonts w:ascii="Arial" w:hAnsi="Arial" w:cs="Arial"/>
          <w:sz w:val="20"/>
          <w:szCs w:val="20"/>
        </w:rPr>
      </w:pPr>
    </w:p>
    <w:p w14:paraId="7750E2B8" w14:textId="77777777" w:rsidR="008101DA" w:rsidRPr="008101DA" w:rsidRDefault="008101DA" w:rsidP="008101DA">
      <w:pPr>
        <w:pStyle w:val="Nadpis1"/>
        <w:numPr>
          <w:ilvl w:val="0"/>
          <w:numId w:val="4"/>
        </w:numPr>
        <w:tabs>
          <w:tab w:val="left" w:pos="471"/>
        </w:tabs>
        <w:jc w:val="center"/>
        <w:rPr>
          <w:rFonts w:ascii="Arial" w:hAnsi="Arial" w:cs="Arial"/>
          <w:sz w:val="22"/>
          <w:u w:val="none"/>
        </w:rPr>
      </w:pPr>
      <w:r w:rsidRPr="008101DA">
        <w:rPr>
          <w:rFonts w:ascii="Arial" w:hAnsi="Arial" w:cs="Arial"/>
          <w:sz w:val="22"/>
          <w:u w:val="none"/>
        </w:rPr>
        <w:t>Odstoupení od smlouvy</w:t>
      </w:r>
    </w:p>
    <w:p w14:paraId="7516AD91" w14:textId="77777777" w:rsidR="005C287C" w:rsidRDefault="008101DA" w:rsidP="005C287C">
      <w:pPr>
        <w:pStyle w:val="Bezmezer"/>
        <w:numPr>
          <w:ilvl w:val="1"/>
          <w:numId w:val="4"/>
        </w:numPr>
        <w:spacing w:before="120"/>
        <w:rPr>
          <w:rFonts w:cs="Arial"/>
          <w:sz w:val="20"/>
        </w:rPr>
      </w:pPr>
      <w:r w:rsidRPr="008101DA">
        <w:rPr>
          <w:rFonts w:cs="Arial"/>
          <w:sz w:val="20"/>
        </w:rPr>
        <w:t xml:space="preserve">Kupující je oprávněn od této </w:t>
      </w:r>
      <w:r w:rsidR="00F61DFE">
        <w:rPr>
          <w:rFonts w:cs="Arial"/>
          <w:sz w:val="20"/>
        </w:rPr>
        <w:t xml:space="preserve">smlouvy či její části odstoupit, </w:t>
      </w:r>
      <w:r w:rsidRPr="008101DA">
        <w:rPr>
          <w:rFonts w:cs="Arial"/>
          <w:sz w:val="20"/>
        </w:rPr>
        <w:t>vedle důvodů s</w:t>
      </w:r>
      <w:r w:rsidR="00F61DFE">
        <w:rPr>
          <w:rFonts w:cs="Arial"/>
          <w:sz w:val="20"/>
        </w:rPr>
        <w:t>tanovených v</w:t>
      </w:r>
      <w:r w:rsidR="00DB499F">
        <w:rPr>
          <w:rFonts w:cs="Arial"/>
          <w:sz w:val="20"/>
        </w:rPr>
        <w:t> </w:t>
      </w:r>
      <w:r w:rsidR="00F61DFE">
        <w:rPr>
          <w:rFonts w:cs="Arial"/>
          <w:sz w:val="20"/>
        </w:rPr>
        <w:t xml:space="preserve">občanském zákoníku, </w:t>
      </w:r>
      <w:r w:rsidRPr="008101DA">
        <w:rPr>
          <w:rFonts w:cs="Arial"/>
          <w:sz w:val="20"/>
        </w:rPr>
        <w:t>také pokud:</w:t>
      </w:r>
    </w:p>
    <w:p w14:paraId="020D9648" w14:textId="77777777" w:rsidR="008101DA" w:rsidRPr="00CF4FD2" w:rsidRDefault="008101DA" w:rsidP="005C287C">
      <w:pPr>
        <w:pStyle w:val="Bezmezer"/>
        <w:numPr>
          <w:ilvl w:val="2"/>
          <w:numId w:val="4"/>
        </w:numPr>
        <w:spacing w:before="120"/>
        <w:rPr>
          <w:rFonts w:cs="Arial"/>
          <w:sz w:val="20"/>
        </w:rPr>
      </w:pPr>
      <w:r w:rsidRPr="005C287C">
        <w:rPr>
          <w:rFonts w:cs="Arial"/>
          <w:sz w:val="20"/>
        </w:rPr>
        <w:t xml:space="preserve">je prodávající v prodlení s dodáním předmětu koupě </w:t>
      </w:r>
      <w:r w:rsidRPr="00CF4FD2">
        <w:rPr>
          <w:rFonts w:cs="Arial"/>
          <w:sz w:val="20"/>
        </w:rPr>
        <w:t xml:space="preserve">či jeho části po dobu delší než </w:t>
      </w:r>
      <w:r w:rsidRPr="00CF4FD2">
        <w:rPr>
          <w:rFonts w:cs="Arial"/>
          <w:b/>
          <w:sz w:val="20"/>
        </w:rPr>
        <w:t>10 kalendářních dnů</w:t>
      </w:r>
      <w:r w:rsidRPr="00CF4FD2">
        <w:rPr>
          <w:rFonts w:cs="Arial"/>
          <w:sz w:val="20"/>
        </w:rPr>
        <w:t xml:space="preserve">; </w:t>
      </w:r>
    </w:p>
    <w:p w14:paraId="5E4AEC58" w14:textId="77777777" w:rsidR="005C287C" w:rsidRDefault="008101DA" w:rsidP="005C287C">
      <w:pPr>
        <w:pStyle w:val="Bezmezer"/>
        <w:numPr>
          <w:ilvl w:val="2"/>
          <w:numId w:val="4"/>
        </w:numPr>
        <w:spacing w:before="120"/>
        <w:rPr>
          <w:rFonts w:cs="Arial"/>
          <w:sz w:val="20"/>
        </w:rPr>
      </w:pPr>
      <w:r w:rsidRPr="00CF4FD2">
        <w:rPr>
          <w:rFonts w:cs="Arial"/>
          <w:sz w:val="20"/>
        </w:rPr>
        <w:t xml:space="preserve">je prodávající v prodlení s plněním jakékoli jiné povinnosti či závazku plynoucího z této smlouvy delším než </w:t>
      </w:r>
      <w:r w:rsidRPr="00CF4FD2">
        <w:rPr>
          <w:rFonts w:cs="Arial"/>
          <w:b/>
          <w:sz w:val="20"/>
        </w:rPr>
        <w:t>5 kalendářní dnů</w:t>
      </w:r>
      <w:r w:rsidRPr="00CF4FD2">
        <w:rPr>
          <w:rFonts w:cs="Arial"/>
          <w:sz w:val="20"/>
        </w:rPr>
        <w:t xml:space="preserve"> (mezní prodlení), a</w:t>
      </w:r>
      <w:r w:rsidRPr="008101DA">
        <w:rPr>
          <w:rFonts w:cs="Arial"/>
          <w:sz w:val="20"/>
        </w:rPr>
        <w:t xml:space="preserve"> toto prodlení neodstraní a</w:t>
      </w:r>
      <w:r w:rsidR="00DB499F">
        <w:rPr>
          <w:rFonts w:cs="Arial"/>
          <w:sz w:val="20"/>
        </w:rPr>
        <w:t> </w:t>
      </w:r>
      <w:r w:rsidRPr="008101DA">
        <w:rPr>
          <w:rFonts w:cs="Arial"/>
          <w:sz w:val="20"/>
        </w:rPr>
        <w:t>následky nenapraví ani v přiměřené lhůtě určené kupujícím po uplynutí mezního prodlení v písemné výzvě k nápravě;</w:t>
      </w:r>
    </w:p>
    <w:p w14:paraId="7B59E1E8" w14:textId="77777777" w:rsidR="008101DA" w:rsidRPr="005C287C" w:rsidRDefault="008101DA" w:rsidP="005C287C">
      <w:pPr>
        <w:pStyle w:val="Bezmezer"/>
        <w:numPr>
          <w:ilvl w:val="2"/>
          <w:numId w:val="4"/>
        </w:numPr>
        <w:spacing w:before="120"/>
        <w:rPr>
          <w:rFonts w:cs="Arial"/>
          <w:sz w:val="20"/>
        </w:rPr>
      </w:pPr>
      <w:r w:rsidRPr="005C287C">
        <w:rPr>
          <w:rFonts w:cs="Arial"/>
          <w:sz w:val="20"/>
        </w:rPr>
        <w:t>bude vůči prodávajícímu zahájeno insolvenční řízení nebo jiné obdobné řízení;</w:t>
      </w:r>
    </w:p>
    <w:p w14:paraId="423C6E61" w14:textId="77777777" w:rsidR="008101DA" w:rsidRPr="008101DA" w:rsidRDefault="008101DA" w:rsidP="005C287C">
      <w:pPr>
        <w:pStyle w:val="Bezmezer"/>
        <w:numPr>
          <w:ilvl w:val="2"/>
          <w:numId w:val="4"/>
        </w:numPr>
        <w:spacing w:before="120"/>
        <w:rPr>
          <w:rFonts w:cs="Arial"/>
          <w:sz w:val="20"/>
        </w:rPr>
      </w:pPr>
      <w:r w:rsidRPr="008101DA">
        <w:rPr>
          <w:rFonts w:cs="Arial"/>
          <w:sz w:val="20"/>
        </w:rPr>
        <w:t>bude vůči prodávajícímu zahájen</w:t>
      </w:r>
      <w:r w:rsidR="00DB499F">
        <w:rPr>
          <w:rFonts w:cs="Arial"/>
          <w:sz w:val="20"/>
        </w:rPr>
        <w:t>o</w:t>
      </w:r>
      <w:r w:rsidRPr="008101DA">
        <w:rPr>
          <w:rFonts w:cs="Arial"/>
          <w:sz w:val="20"/>
        </w:rPr>
        <w:t xml:space="preserve"> exekuční řízení či řízení o výkon</w:t>
      </w:r>
      <w:r w:rsidR="00DB499F">
        <w:rPr>
          <w:rFonts w:cs="Arial"/>
          <w:sz w:val="20"/>
        </w:rPr>
        <w:t>u</w:t>
      </w:r>
      <w:r w:rsidRPr="008101DA">
        <w:rPr>
          <w:rFonts w:cs="Arial"/>
          <w:sz w:val="20"/>
        </w:rPr>
        <w:t xml:space="preserve"> rozhodnutí nebo řízení k vymožení částky uložené správním orgánem, včetně příslušného finančního úřadu; nebo</w:t>
      </w:r>
    </w:p>
    <w:p w14:paraId="236344B3" w14:textId="77777777" w:rsidR="008101DA" w:rsidRPr="008101DA" w:rsidRDefault="008101DA" w:rsidP="005C287C">
      <w:pPr>
        <w:pStyle w:val="Bezmezer"/>
        <w:numPr>
          <w:ilvl w:val="2"/>
          <w:numId w:val="4"/>
        </w:numPr>
        <w:spacing w:before="120"/>
        <w:rPr>
          <w:rFonts w:cs="Arial"/>
          <w:sz w:val="20"/>
        </w:rPr>
      </w:pPr>
      <w:r w:rsidRPr="008101DA">
        <w:rPr>
          <w:rFonts w:cs="Arial"/>
          <w:sz w:val="20"/>
        </w:rPr>
        <w:t>prodávající rozhodne o vstupu do likvidace nebo o jeho vstupu do likvidace bude rozhodnuto soudem.</w:t>
      </w:r>
    </w:p>
    <w:p w14:paraId="324F491E" w14:textId="77777777" w:rsidR="008101DA" w:rsidRPr="008101DA" w:rsidRDefault="00F61DFE" w:rsidP="00F61DFE">
      <w:pPr>
        <w:pStyle w:val="Bezmezer"/>
        <w:numPr>
          <w:ilvl w:val="1"/>
          <w:numId w:val="4"/>
        </w:numPr>
        <w:spacing w:before="120"/>
        <w:rPr>
          <w:rFonts w:cs="Arial"/>
          <w:sz w:val="20"/>
        </w:rPr>
      </w:pPr>
      <w:r w:rsidRPr="00F61DFE">
        <w:rPr>
          <w:rFonts w:cs="Arial"/>
          <w:sz w:val="20"/>
        </w:rPr>
        <w:t>Prodávající je oprávněn od této smlouvy odstoupit, pokud je kupující v prodlení se zaplacením řádně vyfakturované kupní ceny po dobu delší než 30 kalendářních dnů</w:t>
      </w:r>
      <w:r w:rsidR="008101DA" w:rsidRPr="008101DA">
        <w:rPr>
          <w:rFonts w:cs="Arial"/>
          <w:sz w:val="20"/>
        </w:rPr>
        <w:t xml:space="preserve">. </w:t>
      </w:r>
    </w:p>
    <w:p w14:paraId="26B4BF52" w14:textId="77777777" w:rsidR="008101DA" w:rsidRPr="008101DA" w:rsidRDefault="00F61DFE" w:rsidP="00F61DFE">
      <w:pPr>
        <w:pStyle w:val="Bezmezer"/>
        <w:numPr>
          <w:ilvl w:val="1"/>
          <w:numId w:val="4"/>
        </w:numPr>
        <w:spacing w:before="120"/>
        <w:rPr>
          <w:rFonts w:cs="Arial"/>
          <w:sz w:val="20"/>
        </w:rPr>
      </w:pPr>
      <w:r w:rsidRPr="00F61DFE">
        <w:rPr>
          <w:rFonts w:cs="Arial"/>
          <w:sz w:val="20"/>
        </w:rPr>
        <w:t>Odstoupení od smlouvy musí mít písemnou formu a musí být doruče</w:t>
      </w:r>
      <w:r>
        <w:rPr>
          <w:rFonts w:cs="Arial"/>
          <w:sz w:val="20"/>
        </w:rPr>
        <w:t>no druhé smluvní straně</w:t>
      </w:r>
      <w:r w:rsidR="00C15835">
        <w:rPr>
          <w:rFonts w:cs="Arial"/>
          <w:sz w:val="20"/>
        </w:rPr>
        <w:t xml:space="preserve"> do datové schránky</w:t>
      </w:r>
      <w:r w:rsidR="008101DA" w:rsidRPr="008101DA">
        <w:rPr>
          <w:rFonts w:cs="Arial"/>
          <w:sz w:val="20"/>
        </w:rPr>
        <w:t xml:space="preserve">. Závazky z této smlouvy se ruší ke dni doručení odstoupení druhé smluvní straně. V takovém </w:t>
      </w:r>
      <w:r w:rsidR="006F5850">
        <w:rPr>
          <w:rFonts w:cs="Arial"/>
          <w:sz w:val="20"/>
        </w:rPr>
        <w:t xml:space="preserve">případě </w:t>
      </w:r>
      <w:r w:rsidR="008101DA" w:rsidRPr="008101DA">
        <w:rPr>
          <w:rFonts w:cs="Arial"/>
          <w:sz w:val="20"/>
        </w:rPr>
        <w:t xml:space="preserve">jsou strany povinny provést vypořádání a vrátit si vše, co podle této smlouvy od druhé smluvní strany dostaly, přičemž je na kupujícím, zda poskytnutý předmět koupě dle této smlouvy prodávajícímu vrátí, nebo si jej ponechá. Ponechá-li si kupující předmět koupě poskytnutý dle této smlouvy nebo jen jeho část, není prodávající povinen vracet kupní cenu či její odpovídající část. Odstoupením od smlouvy však není dotčen nárok na náhradu újmy nebo </w:t>
      </w:r>
      <w:r w:rsidR="008101DA">
        <w:rPr>
          <w:rFonts w:cs="Arial"/>
          <w:sz w:val="20"/>
        </w:rPr>
        <w:t>smluvní pokuty dle této smlouvy</w:t>
      </w:r>
      <w:r w:rsidR="008101DA" w:rsidRPr="008101DA">
        <w:rPr>
          <w:rFonts w:cs="Arial"/>
          <w:sz w:val="20"/>
        </w:rPr>
        <w:t>.</w:t>
      </w:r>
    </w:p>
    <w:p w14:paraId="7F1C61D6" w14:textId="77777777" w:rsidR="00E84C9A" w:rsidRPr="00312C88" w:rsidRDefault="00E84C9A">
      <w:pPr>
        <w:pStyle w:val="Zkladntext"/>
        <w:spacing w:before="31"/>
        <w:ind w:left="0"/>
        <w:rPr>
          <w:rFonts w:ascii="Arial" w:hAnsi="Arial" w:cs="Arial"/>
          <w:sz w:val="20"/>
          <w:szCs w:val="20"/>
        </w:rPr>
      </w:pPr>
    </w:p>
    <w:p w14:paraId="7EE23FA8" w14:textId="77777777" w:rsidR="004932FD" w:rsidRPr="005C287C" w:rsidRDefault="00A018E1" w:rsidP="005C287C">
      <w:pPr>
        <w:pStyle w:val="Nadpis1"/>
        <w:numPr>
          <w:ilvl w:val="0"/>
          <w:numId w:val="4"/>
        </w:numPr>
        <w:tabs>
          <w:tab w:val="left" w:pos="471"/>
        </w:tabs>
        <w:ind w:left="471" w:hanging="356"/>
        <w:jc w:val="center"/>
        <w:rPr>
          <w:rFonts w:ascii="Arial" w:hAnsi="Arial" w:cs="Arial"/>
          <w:sz w:val="22"/>
          <w:u w:val="none"/>
        </w:rPr>
      </w:pPr>
      <w:r w:rsidRPr="005C287C">
        <w:rPr>
          <w:rFonts w:ascii="Arial" w:hAnsi="Arial" w:cs="Arial"/>
          <w:sz w:val="22"/>
          <w:u w:val="none"/>
        </w:rPr>
        <w:t>Závěrečná</w:t>
      </w:r>
      <w:r w:rsidRPr="005C287C">
        <w:rPr>
          <w:rFonts w:ascii="Arial" w:hAnsi="Arial" w:cs="Arial"/>
          <w:spacing w:val="-8"/>
          <w:sz w:val="22"/>
          <w:u w:val="none"/>
        </w:rPr>
        <w:t xml:space="preserve"> </w:t>
      </w:r>
      <w:r w:rsidRPr="005C287C">
        <w:rPr>
          <w:rFonts w:ascii="Arial" w:hAnsi="Arial" w:cs="Arial"/>
          <w:spacing w:val="-2"/>
          <w:sz w:val="22"/>
          <w:u w:val="none"/>
        </w:rPr>
        <w:t>ustanovení</w:t>
      </w:r>
    </w:p>
    <w:p w14:paraId="48B1060B" w14:textId="77777777" w:rsidR="00C97877" w:rsidRPr="00CF4FD2" w:rsidRDefault="00C97877" w:rsidP="008101DA">
      <w:pPr>
        <w:pStyle w:val="Bezmezer"/>
        <w:numPr>
          <w:ilvl w:val="1"/>
          <w:numId w:val="4"/>
        </w:numPr>
        <w:spacing w:before="120"/>
        <w:rPr>
          <w:rFonts w:cs="Arial"/>
          <w:sz w:val="20"/>
        </w:rPr>
      </w:pPr>
      <w:r w:rsidRPr="00312C88">
        <w:rPr>
          <w:rFonts w:cs="Arial"/>
          <w:sz w:val="20"/>
        </w:rPr>
        <w:t xml:space="preserve">Smlouva je platná dnem připojení elektronického podpisu oběma smluvními stranami v souladu se zákonem </w:t>
      </w:r>
      <w:r w:rsidRPr="00CF4FD2">
        <w:rPr>
          <w:rFonts w:cs="Arial"/>
          <w:sz w:val="20"/>
        </w:rPr>
        <w:t xml:space="preserve">č. 297/2016 Sb., o službách vytvářejících důvěru pro elektronické transakce, ve znění pozdějších předpisů. Smlouva nabývá účinnosti dnem uveřejnění </w:t>
      </w:r>
      <w:r w:rsidRPr="00CF4FD2">
        <w:rPr>
          <w:rFonts w:cs="Arial"/>
          <w:sz w:val="20"/>
        </w:rPr>
        <w:lastRenderedPageBreak/>
        <w:t>v registru smluv.</w:t>
      </w:r>
    </w:p>
    <w:p w14:paraId="4A41B122" w14:textId="77777777" w:rsidR="00C97877" w:rsidRPr="00CF4FD2" w:rsidRDefault="005C287C" w:rsidP="008101DA">
      <w:pPr>
        <w:pStyle w:val="Bezmezer"/>
        <w:numPr>
          <w:ilvl w:val="1"/>
          <w:numId w:val="4"/>
        </w:numPr>
        <w:spacing w:before="120"/>
        <w:rPr>
          <w:rFonts w:cs="Arial"/>
          <w:sz w:val="20"/>
        </w:rPr>
      </w:pPr>
      <w:r w:rsidRPr="00CF4FD2">
        <w:rPr>
          <w:rFonts w:cs="Arial"/>
          <w:sz w:val="20"/>
        </w:rPr>
        <w:t>Prodávající</w:t>
      </w:r>
      <w:r w:rsidR="00C97877" w:rsidRPr="00CF4FD2">
        <w:rPr>
          <w:rFonts w:cs="Arial"/>
          <w:sz w:val="20"/>
        </w:rPr>
        <w:t xml:space="preserve"> bere na vědomí, že tato smlouva</w:t>
      </w:r>
      <w:r w:rsidR="003B463A" w:rsidRPr="00CF4FD2">
        <w:rPr>
          <w:rFonts w:cs="Arial"/>
          <w:sz w:val="20"/>
        </w:rPr>
        <w:t xml:space="preserve"> (včetně příloh)</w:t>
      </w:r>
      <w:r w:rsidR="00C97877" w:rsidRPr="00CF4FD2">
        <w:rPr>
          <w:rFonts w:cs="Arial"/>
          <w:sz w:val="20"/>
        </w:rPr>
        <w:t xml:space="preserve"> bude </w:t>
      </w:r>
      <w:r w:rsidRPr="00CF4FD2">
        <w:rPr>
          <w:rFonts w:cs="Arial"/>
          <w:sz w:val="20"/>
        </w:rPr>
        <w:t>kupujícím</w:t>
      </w:r>
      <w:r w:rsidR="00C97877" w:rsidRPr="00CF4FD2">
        <w:rPr>
          <w:rFonts w:cs="Arial"/>
          <w:sz w:val="20"/>
        </w:rPr>
        <w:t xml:space="preserve"> uveřejněna v</w:t>
      </w:r>
      <w:r w:rsidR="006F5850" w:rsidRPr="00CF4FD2">
        <w:rPr>
          <w:rFonts w:cs="Arial"/>
          <w:sz w:val="20"/>
        </w:rPr>
        <w:t> </w:t>
      </w:r>
      <w:r w:rsidR="00C97877" w:rsidRPr="00CF4FD2">
        <w:rPr>
          <w:rFonts w:cs="Arial"/>
          <w:sz w:val="20"/>
        </w:rPr>
        <w:t>registru smluv zřízeném Ministerstvem vnitra ČR podle zákona č. 340/2015 Sb., o zvláštních podmínkách účinnosti některých smluv, uveřejňování těchto smluv a o registru smluv (zákon o registru smluv), ve znění pozdějších předpisů.</w:t>
      </w:r>
    </w:p>
    <w:p w14:paraId="553536B9" w14:textId="77777777" w:rsidR="00C97877" w:rsidRPr="00CF4FD2" w:rsidRDefault="005C287C" w:rsidP="008101DA">
      <w:pPr>
        <w:pStyle w:val="Bezmezer"/>
        <w:numPr>
          <w:ilvl w:val="1"/>
          <w:numId w:val="4"/>
        </w:numPr>
        <w:spacing w:before="120"/>
        <w:rPr>
          <w:rFonts w:cs="Arial"/>
          <w:sz w:val="20"/>
        </w:rPr>
      </w:pPr>
      <w:r w:rsidRPr="00CF4FD2">
        <w:rPr>
          <w:rFonts w:cs="Arial"/>
          <w:sz w:val="20"/>
        </w:rPr>
        <w:t>Prodávající</w:t>
      </w:r>
      <w:r w:rsidR="00C97877" w:rsidRPr="00CF4FD2">
        <w:rPr>
          <w:rFonts w:cs="Arial"/>
          <w:sz w:val="20"/>
        </w:rPr>
        <w:t xml:space="preserve"> ani </w:t>
      </w:r>
      <w:r w:rsidRPr="00CF4FD2">
        <w:rPr>
          <w:rFonts w:cs="Arial"/>
          <w:sz w:val="20"/>
        </w:rPr>
        <w:t>kupující</w:t>
      </w:r>
      <w:r w:rsidR="00C97877" w:rsidRPr="00CF4FD2">
        <w:rPr>
          <w:rFonts w:cs="Arial"/>
          <w:sz w:val="20"/>
        </w:rPr>
        <w:t xml:space="preserve"> nesmí bez předchozího výslovného písemného schválení druhé smluvní strany postoupit třetí straně tuto smlouvu ani právo nebo závazek z této smlouvy vyplývající.</w:t>
      </w:r>
    </w:p>
    <w:p w14:paraId="75813B15" w14:textId="77777777" w:rsidR="00C97877" w:rsidRPr="00CF4FD2" w:rsidRDefault="00C97877" w:rsidP="008101DA">
      <w:pPr>
        <w:pStyle w:val="Bezmezer"/>
        <w:numPr>
          <w:ilvl w:val="1"/>
          <w:numId w:val="4"/>
        </w:numPr>
        <w:spacing w:before="120"/>
        <w:rPr>
          <w:rFonts w:cs="Arial"/>
          <w:sz w:val="20"/>
        </w:rPr>
      </w:pPr>
      <w:r w:rsidRPr="00CF4FD2">
        <w:rPr>
          <w:rFonts w:cs="Arial"/>
          <w:sz w:val="20"/>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 celém obsahu.</w:t>
      </w:r>
    </w:p>
    <w:p w14:paraId="79C499B3" w14:textId="77777777" w:rsidR="00C97877" w:rsidRPr="00CF4FD2" w:rsidRDefault="00C97877" w:rsidP="008101DA">
      <w:pPr>
        <w:pStyle w:val="Bezmezer"/>
        <w:numPr>
          <w:ilvl w:val="1"/>
          <w:numId w:val="4"/>
        </w:numPr>
        <w:spacing w:before="120"/>
        <w:rPr>
          <w:rFonts w:cs="Arial"/>
          <w:sz w:val="20"/>
        </w:rPr>
      </w:pPr>
      <w:r w:rsidRPr="00CF4FD2">
        <w:rPr>
          <w:rFonts w:cs="Arial"/>
          <w:sz w:val="20"/>
        </w:rPr>
        <w:t>Veškerá ujednání mezi smluvními stranami, ať ústní, písemná či elektronická, předcházející podpisu této smlouvy a vztahující se k této smlouvě, pokud se nestala součástí smlouvy, ztrácejí podpisem smlouvy platnost.</w:t>
      </w:r>
    </w:p>
    <w:p w14:paraId="064958A6" w14:textId="77777777" w:rsidR="00C97877" w:rsidRPr="00CF4FD2" w:rsidRDefault="00C97877" w:rsidP="008101DA">
      <w:pPr>
        <w:pStyle w:val="Bezmezer"/>
        <w:numPr>
          <w:ilvl w:val="1"/>
          <w:numId w:val="4"/>
        </w:numPr>
        <w:spacing w:before="120"/>
        <w:rPr>
          <w:rFonts w:cs="Arial"/>
          <w:sz w:val="20"/>
        </w:rPr>
      </w:pPr>
      <w:r w:rsidRPr="00CF4FD2">
        <w:rPr>
          <w:rFonts w:cs="Arial"/>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6DA8C14" w14:textId="77777777" w:rsidR="003B463A" w:rsidRPr="003B463A" w:rsidRDefault="003B463A" w:rsidP="00F61DFE">
      <w:pPr>
        <w:pStyle w:val="Odstavecseseznamem"/>
        <w:numPr>
          <w:ilvl w:val="1"/>
          <w:numId w:val="4"/>
        </w:numPr>
        <w:spacing w:before="121"/>
        <w:ind w:left="793"/>
        <w:jc w:val="both"/>
        <w:rPr>
          <w:rFonts w:ascii="Arial" w:eastAsia="Times New Roman" w:hAnsi="Arial" w:cs="Arial"/>
          <w:sz w:val="20"/>
          <w:szCs w:val="20"/>
          <w:lang w:eastAsia="cs-CZ"/>
        </w:rPr>
      </w:pPr>
      <w:r w:rsidRPr="00CF4FD2">
        <w:rPr>
          <w:rFonts w:ascii="Arial" w:eastAsia="Times New Roman" w:hAnsi="Arial" w:cs="Arial"/>
          <w:sz w:val="20"/>
          <w:szCs w:val="20"/>
          <w:lang w:eastAsia="cs-CZ"/>
        </w:rPr>
        <w:t xml:space="preserve">Prodávající si je vědom, že je ve smyslu </w:t>
      </w:r>
      <w:proofErr w:type="spellStart"/>
      <w:r w:rsidRPr="00CF4FD2">
        <w:rPr>
          <w:rFonts w:ascii="Arial" w:eastAsia="Times New Roman" w:hAnsi="Arial" w:cs="Arial"/>
          <w:sz w:val="20"/>
          <w:szCs w:val="20"/>
          <w:lang w:eastAsia="cs-CZ"/>
        </w:rPr>
        <w:t>ust</w:t>
      </w:r>
      <w:proofErr w:type="spellEnd"/>
      <w:r w:rsidRPr="00CF4FD2">
        <w:rPr>
          <w:rFonts w:ascii="Arial" w:eastAsia="Times New Roman" w:hAnsi="Arial" w:cs="Arial"/>
          <w:sz w:val="20"/>
          <w:szCs w:val="20"/>
          <w:lang w:eastAsia="cs-CZ"/>
        </w:rPr>
        <w:t xml:space="preserve">. § 2 písm. e) zákona č. 320/2001 Sb., o finanční kontrole ve veřejné </w:t>
      </w:r>
      <w:r w:rsidR="0049354F" w:rsidRPr="00CF4FD2">
        <w:rPr>
          <w:rFonts w:ascii="Arial" w:eastAsia="Times New Roman" w:hAnsi="Arial" w:cs="Arial"/>
          <w:sz w:val="20"/>
          <w:szCs w:val="20"/>
          <w:lang w:eastAsia="cs-CZ"/>
        </w:rPr>
        <w:t>s</w:t>
      </w:r>
      <w:r w:rsidRPr="00CF4FD2">
        <w:rPr>
          <w:rFonts w:ascii="Arial" w:eastAsia="Times New Roman" w:hAnsi="Arial" w:cs="Arial"/>
          <w:sz w:val="20"/>
          <w:szCs w:val="20"/>
          <w:lang w:eastAsia="cs-CZ"/>
        </w:rPr>
        <w:t xml:space="preserve">právě a o změně některých zákonů (zákon o finanční kontrole), ve znění pozdějších předpisů povinen poskytnout subjektům </w:t>
      </w:r>
      <w:r w:rsidR="00F61DFE" w:rsidRPr="00CF4FD2">
        <w:rPr>
          <w:rFonts w:ascii="Arial" w:eastAsia="Times New Roman" w:hAnsi="Arial" w:cs="Arial"/>
          <w:sz w:val="20"/>
          <w:szCs w:val="20"/>
          <w:lang w:eastAsia="cs-CZ"/>
        </w:rPr>
        <w:t>provádějícím audit a kontrolu</w:t>
      </w:r>
      <w:r w:rsidR="00F61DFE">
        <w:rPr>
          <w:rFonts w:ascii="Arial" w:eastAsia="Times New Roman" w:hAnsi="Arial" w:cs="Arial"/>
          <w:sz w:val="20"/>
          <w:szCs w:val="20"/>
          <w:lang w:eastAsia="cs-CZ"/>
        </w:rPr>
        <w:t xml:space="preserve"> v </w:t>
      </w:r>
      <w:r w:rsidRPr="003B463A">
        <w:rPr>
          <w:rFonts w:ascii="Arial" w:eastAsia="Times New Roman" w:hAnsi="Arial" w:cs="Arial"/>
          <w:sz w:val="20"/>
          <w:szCs w:val="20"/>
          <w:lang w:eastAsia="cs-CZ"/>
        </w:rPr>
        <w:t>souvislosti s</w:t>
      </w:r>
      <w:r w:rsidR="0049354F">
        <w:rPr>
          <w:rFonts w:ascii="Arial" w:eastAsia="Times New Roman" w:hAnsi="Arial" w:cs="Arial"/>
          <w:sz w:val="20"/>
          <w:szCs w:val="20"/>
          <w:lang w:eastAsia="cs-CZ"/>
        </w:rPr>
        <w:t> </w:t>
      </w:r>
      <w:r w:rsidRPr="003B463A">
        <w:rPr>
          <w:rFonts w:ascii="Arial" w:eastAsia="Times New Roman" w:hAnsi="Arial" w:cs="Arial"/>
          <w:sz w:val="20"/>
          <w:szCs w:val="20"/>
          <w:lang w:eastAsia="cs-CZ"/>
        </w:rPr>
        <w:t xml:space="preserve">projektem všechny nezbytné informace a spolupůsobit při výkonu finanční kontroly. </w:t>
      </w:r>
    </w:p>
    <w:p w14:paraId="493CC8D0" w14:textId="77777777" w:rsidR="00C97877" w:rsidRPr="00312C88" w:rsidRDefault="00C97877" w:rsidP="008101DA">
      <w:pPr>
        <w:pStyle w:val="Bezmezer"/>
        <w:numPr>
          <w:ilvl w:val="1"/>
          <w:numId w:val="4"/>
        </w:numPr>
        <w:spacing w:before="120"/>
        <w:ind w:left="720"/>
        <w:rPr>
          <w:rFonts w:cs="Arial"/>
          <w:sz w:val="20"/>
        </w:rPr>
      </w:pPr>
      <w:r w:rsidRPr="00312C88">
        <w:rPr>
          <w:rFonts w:cs="Arial"/>
          <w:sz w:val="20"/>
        </w:rPr>
        <w:t>Tato smlouva je vyhotovena v elektronické podobě, přičemž obě smluvní strany obdrží její elektronický originál.</w:t>
      </w:r>
    </w:p>
    <w:p w14:paraId="3BF09C78" w14:textId="77777777" w:rsidR="004932FD" w:rsidRDefault="00C97877" w:rsidP="008101DA">
      <w:pPr>
        <w:pStyle w:val="Bezmezer"/>
        <w:numPr>
          <w:ilvl w:val="1"/>
          <w:numId w:val="4"/>
        </w:numPr>
        <w:spacing w:before="120"/>
        <w:ind w:left="720"/>
        <w:rPr>
          <w:rFonts w:cs="Arial"/>
          <w:sz w:val="20"/>
        </w:rPr>
      </w:pPr>
      <w:r w:rsidRPr="00312C88">
        <w:rPr>
          <w:rFonts w:cs="Arial"/>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w:t>
      </w:r>
      <w:r w:rsidR="00EB385C" w:rsidRPr="00312C88">
        <w:rPr>
          <w:rFonts w:cs="Arial"/>
          <w:sz w:val="20"/>
        </w:rPr>
        <w:t> </w:t>
      </w:r>
      <w:r w:rsidRPr="00312C88">
        <w:rPr>
          <w:rFonts w:cs="Arial"/>
          <w:sz w:val="20"/>
        </w:rPr>
        <w:t>takovým jednáním právní předpisy spojují. Na důkaz souhlasu s obsahem smlouvy následují podpisy smluvních stran.</w:t>
      </w:r>
    </w:p>
    <w:p w14:paraId="18AF7752" w14:textId="77777777" w:rsidR="003B463A" w:rsidRPr="00CF4FD2" w:rsidRDefault="003B463A" w:rsidP="003B463A">
      <w:pPr>
        <w:pStyle w:val="Bezmezer"/>
        <w:numPr>
          <w:ilvl w:val="1"/>
          <w:numId w:val="4"/>
        </w:numPr>
        <w:spacing w:before="120"/>
        <w:rPr>
          <w:rFonts w:cs="Arial"/>
          <w:sz w:val="20"/>
        </w:rPr>
      </w:pPr>
      <w:r w:rsidRPr="00CF4FD2">
        <w:rPr>
          <w:rFonts w:cs="Arial"/>
          <w:sz w:val="20"/>
        </w:rPr>
        <w:t xml:space="preserve">Nedílnou součástí této smlouvy jsou přílohy: </w:t>
      </w:r>
    </w:p>
    <w:p w14:paraId="1E814275" w14:textId="77777777" w:rsidR="003B463A" w:rsidRPr="00CF4FD2" w:rsidRDefault="003B463A" w:rsidP="003B463A">
      <w:pPr>
        <w:pStyle w:val="Bezmezer"/>
        <w:numPr>
          <w:ilvl w:val="0"/>
          <w:numId w:val="18"/>
        </w:numPr>
        <w:spacing w:before="120"/>
        <w:rPr>
          <w:rFonts w:cs="Arial"/>
          <w:sz w:val="20"/>
        </w:rPr>
      </w:pPr>
      <w:r w:rsidRPr="00CF4FD2">
        <w:rPr>
          <w:rFonts w:cs="Arial"/>
          <w:sz w:val="20"/>
        </w:rPr>
        <w:t>č. 1: technické podmínky předmětu koupě;</w:t>
      </w:r>
    </w:p>
    <w:p w14:paraId="5FDF48C9" w14:textId="77777777" w:rsidR="003B463A" w:rsidRPr="00CF4FD2" w:rsidRDefault="003B463A" w:rsidP="003B463A">
      <w:pPr>
        <w:pStyle w:val="Bezmezer"/>
        <w:numPr>
          <w:ilvl w:val="0"/>
          <w:numId w:val="18"/>
        </w:numPr>
        <w:spacing w:before="120"/>
        <w:rPr>
          <w:rFonts w:cs="Arial"/>
          <w:sz w:val="20"/>
        </w:rPr>
      </w:pPr>
      <w:r w:rsidRPr="00CF4FD2">
        <w:rPr>
          <w:rFonts w:cs="Arial"/>
          <w:sz w:val="20"/>
        </w:rPr>
        <w:t xml:space="preserve">č. 2: položkový rozpočet. </w:t>
      </w:r>
    </w:p>
    <w:p w14:paraId="333F1081" w14:textId="0D9AEB0C" w:rsidR="004932FD" w:rsidRDefault="004932FD">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14:paraId="7282DBE4" w14:textId="77777777" w:rsidTr="003B463A">
        <w:tc>
          <w:tcPr>
            <w:tcW w:w="4532" w:type="dxa"/>
          </w:tcPr>
          <w:p w14:paraId="1F39F389" w14:textId="11C87510" w:rsidR="003B463A" w:rsidRDefault="003B463A" w:rsidP="006D2D08">
            <w:pPr>
              <w:pStyle w:val="Zkladntext"/>
              <w:spacing w:before="89"/>
              <w:ind w:left="0"/>
              <w:jc w:val="center"/>
              <w:rPr>
                <w:rFonts w:ascii="Arial" w:hAnsi="Arial" w:cs="Arial"/>
                <w:sz w:val="20"/>
                <w:szCs w:val="20"/>
              </w:rPr>
            </w:pPr>
            <w:r w:rsidRPr="00312C88">
              <w:rPr>
                <w:rFonts w:ascii="Arial" w:hAnsi="Arial" w:cs="Arial"/>
                <w:sz w:val="20"/>
                <w:szCs w:val="20"/>
              </w:rPr>
              <w:t>V</w:t>
            </w:r>
            <w:r w:rsidRPr="00312C88">
              <w:rPr>
                <w:rFonts w:ascii="Arial" w:hAnsi="Arial" w:cs="Arial"/>
                <w:spacing w:val="-3"/>
                <w:sz w:val="20"/>
                <w:szCs w:val="20"/>
              </w:rPr>
              <w:t xml:space="preserve"> </w:t>
            </w: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 xml:space="preserve">] </w:t>
            </w:r>
            <w:r w:rsidRPr="00312C88">
              <w:rPr>
                <w:rFonts w:ascii="Arial" w:hAnsi="Arial" w:cs="Arial"/>
                <w:sz w:val="20"/>
                <w:szCs w:val="20"/>
              </w:rPr>
              <w:t>dne</w:t>
            </w:r>
          </w:p>
          <w:p w14:paraId="15690466" w14:textId="7ADDF37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c>
          <w:tcPr>
            <w:tcW w:w="4532" w:type="dxa"/>
          </w:tcPr>
          <w:p w14:paraId="7E08EFC5" w14:textId="77777777" w:rsidR="003B463A" w:rsidRDefault="003B463A" w:rsidP="006D2D08">
            <w:pPr>
              <w:pStyle w:val="Zkladntext"/>
              <w:spacing w:before="89"/>
              <w:ind w:left="0"/>
              <w:jc w:val="center"/>
              <w:rPr>
                <w:rFonts w:ascii="Arial" w:hAnsi="Arial" w:cs="Arial"/>
                <w:spacing w:val="-5"/>
                <w:sz w:val="20"/>
                <w:szCs w:val="20"/>
              </w:rPr>
            </w:pPr>
            <w:r w:rsidRPr="00312C88">
              <w:rPr>
                <w:rFonts w:ascii="Arial" w:hAnsi="Arial" w:cs="Arial"/>
                <w:sz w:val="20"/>
                <w:szCs w:val="20"/>
              </w:rPr>
              <w:t>V</w:t>
            </w:r>
            <w:r w:rsidRPr="00312C88">
              <w:rPr>
                <w:rFonts w:ascii="Arial" w:hAnsi="Arial" w:cs="Arial"/>
                <w:spacing w:val="-3"/>
                <w:sz w:val="20"/>
                <w:szCs w:val="20"/>
              </w:rPr>
              <w:t xml:space="preserve"> </w:t>
            </w:r>
            <w:proofErr w:type="spellStart"/>
            <w:r w:rsidRPr="00312C88">
              <w:rPr>
                <w:rFonts w:ascii="Arial" w:hAnsi="Arial" w:cs="Arial"/>
                <w:spacing w:val="-3"/>
                <w:sz w:val="20"/>
                <w:szCs w:val="20"/>
              </w:rPr>
              <w:t>Zábřeze</w:t>
            </w:r>
            <w:proofErr w:type="spellEnd"/>
            <w:r w:rsidRPr="00312C88">
              <w:rPr>
                <w:rFonts w:ascii="Arial" w:hAnsi="Arial" w:cs="Arial"/>
                <w:sz w:val="20"/>
                <w:szCs w:val="20"/>
              </w:rPr>
              <w:t xml:space="preserve"> </w:t>
            </w:r>
            <w:r w:rsidRPr="00312C88">
              <w:rPr>
                <w:rFonts w:ascii="Arial" w:hAnsi="Arial" w:cs="Arial"/>
                <w:spacing w:val="-5"/>
                <w:sz w:val="20"/>
                <w:szCs w:val="20"/>
              </w:rPr>
              <w:t>dne</w:t>
            </w:r>
          </w:p>
          <w:p w14:paraId="78DA873B" w14:textId="4032855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r>
      <w:tr w:rsidR="003B463A" w14:paraId="02BB1BE7" w14:textId="77777777" w:rsidTr="006E1644">
        <w:trPr>
          <w:trHeight w:val="1631"/>
        </w:trPr>
        <w:tc>
          <w:tcPr>
            <w:tcW w:w="4532" w:type="dxa"/>
          </w:tcPr>
          <w:p w14:paraId="213AA49A" w14:textId="77777777" w:rsidR="003B463A" w:rsidRDefault="003B463A">
            <w:pPr>
              <w:pStyle w:val="Zkladntext"/>
              <w:spacing w:before="89"/>
              <w:ind w:left="0"/>
              <w:rPr>
                <w:rFonts w:ascii="Arial" w:hAnsi="Arial" w:cs="Arial"/>
                <w:sz w:val="20"/>
                <w:szCs w:val="20"/>
              </w:rPr>
            </w:pPr>
          </w:p>
          <w:p w14:paraId="61C97BA3" w14:textId="345583FD" w:rsidR="006D2D08" w:rsidRDefault="006D2D08">
            <w:pPr>
              <w:pStyle w:val="Zkladntext"/>
              <w:spacing w:before="89"/>
              <w:ind w:left="0"/>
              <w:rPr>
                <w:ins w:id="1" w:author="Müllerová Zuzana" w:date="2025-05-23T11:56:00Z"/>
                <w:rFonts w:ascii="Arial" w:hAnsi="Arial" w:cs="Arial"/>
                <w:sz w:val="20"/>
                <w:szCs w:val="20"/>
              </w:rPr>
            </w:pPr>
          </w:p>
          <w:p w14:paraId="4FB542EC" w14:textId="02381ECB" w:rsidR="006E1644" w:rsidRDefault="006E1644">
            <w:pPr>
              <w:pStyle w:val="Zkladntext"/>
              <w:spacing w:before="89"/>
              <w:ind w:left="0"/>
              <w:rPr>
                <w:ins w:id="2" w:author="Müllerová Zuzana" w:date="2025-05-23T11:56:00Z"/>
                <w:rFonts w:ascii="Arial" w:hAnsi="Arial" w:cs="Arial"/>
                <w:sz w:val="20"/>
                <w:szCs w:val="20"/>
              </w:rPr>
            </w:pPr>
          </w:p>
          <w:p w14:paraId="3E02140F" w14:textId="77777777" w:rsidR="006E1644" w:rsidRDefault="006E1644">
            <w:pPr>
              <w:pStyle w:val="Zkladntext"/>
              <w:spacing w:before="89"/>
              <w:ind w:left="0"/>
              <w:rPr>
                <w:rFonts w:ascii="Arial" w:hAnsi="Arial" w:cs="Arial"/>
                <w:sz w:val="20"/>
                <w:szCs w:val="20"/>
              </w:rPr>
            </w:pPr>
          </w:p>
          <w:p w14:paraId="0999184D" w14:textId="77777777" w:rsidR="006D2D08" w:rsidRDefault="006D2D08">
            <w:pPr>
              <w:pStyle w:val="Zkladntext"/>
              <w:spacing w:before="89"/>
              <w:ind w:left="0"/>
              <w:rPr>
                <w:rFonts w:ascii="Arial" w:hAnsi="Arial" w:cs="Arial"/>
                <w:sz w:val="20"/>
                <w:szCs w:val="20"/>
              </w:rPr>
            </w:pPr>
          </w:p>
        </w:tc>
        <w:tc>
          <w:tcPr>
            <w:tcW w:w="4532" w:type="dxa"/>
          </w:tcPr>
          <w:p w14:paraId="5145EDA8" w14:textId="77777777" w:rsidR="003B463A" w:rsidRDefault="003B463A">
            <w:pPr>
              <w:pStyle w:val="Zkladntext"/>
              <w:spacing w:before="89"/>
              <w:ind w:left="0"/>
              <w:rPr>
                <w:rFonts w:ascii="Arial" w:hAnsi="Arial" w:cs="Arial"/>
                <w:sz w:val="20"/>
                <w:szCs w:val="20"/>
              </w:rPr>
            </w:pPr>
          </w:p>
        </w:tc>
      </w:tr>
      <w:tr w:rsidR="003B463A" w14:paraId="1EBB8F37" w14:textId="77777777" w:rsidTr="003B463A">
        <w:tc>
          <w:tcPr>
            <w:tcW w:w="4532" w:type="dxa"/>
          </w:tcPr>
          <w:p w14:paraId="5F2A2689" w14:textId="77777777" w:rsidR="003B463A" w:rsidRDefault="003B463A" w:rsidP="006D2D08">
            <w:pPr>
              <w:pStyle w:val="Zkladntext"/>
              <w:spacing w:before="89"/>
              <w:ind w:left="0"/>
              <w:jc w:val="center"/>
              <w:rPr>
                <w:rFonts w:ascii="Arial" w:hAnsi="Arial" w:cs="Arial"/>
                <w:sz w:val="20"/>
                <w:szCs w:val="20"/>
              </w:rPr>
            </w:pPr>
            <w:r w:rsidRPr="00312C88">
              <w:rPr>
                <w:rFonts w:cs="Arial"/>
                <w:sz w:val="20"/>
              </w:rPr>
              <w:t>……………………………………</w:t>
            </w:r>
            <w:r>
              <w:rPr>
                <w:rFonts w:cs="Arial"/>
                <w:sz w:val="20"/>
              </w:rPr>
              <w:t>…………………………………</w:t>
            </w:r>
          </w:p>
        </w:tc>
        <w:tc>
          <w:tcPr>
            <w:tcW w:w="4532" w:type="dxa"/>
          </w:tcPr>
          <w:p w14:paraId="6F1549C2" w14:textId="77777777" w:rsidR="003B463A" w:rsidRDefault="006D2D08" w:rsidP="006D2D08">
            <w:pPr>
              <w:pStyle w:val="Zkladntext"/>
              <w:spacing w:before="89"/>
              <w:ind w:left="0"/>
              <w:jc w:val="center"/>
              <w:rPr>
                <w:rFonts w:ascii="Arial" w:hAnsi="Arial" w:cs="Arial"/>
                <w:sz w:val="20"/>
                <w:szCs w:val="20"/>
              </w:rPr>
            </w:pPr>
            <w:r>
              <w:rPr>
                <w:rFonts w:cs="Arial"/>
                <w:sz w:val="20"/>
              </w:rPr>
              <w:t>………………………………</w:t>
            </w:r>
            <w:r w:rsidR="003B463A">
              <w:rPr>
                <w:rFonts w:cs="Arial"/>
                <w:sz w:val="20"/>
              </w:rPr>
              <w:t>………………………………………</w:t>
            </w:r>
          </w:p>
        </w:tc>
      </w:tr>
      <w:tr w:rsidR="003B463A" w14:paraId="129E8EDF" w14:textId="77777777" w:rsidTr="003B463A">
        <w:tc>
          <w:tcPr>
            <w:tcW w:w="4532" w:type="dxa"/>
          </w:tcPr>
          <w:p w14:paraId="1C71EEA6" w14:textId="77777777" w:rsidR="003B463A" w:rsidRPr="004D7CB3" w:rsidRDefault="003B463A" w:rsidP="003B463A">
            <w:pPr>
              <w:pStyle w:val="Zkladntext"/>
              <w:spacing w:before="89"/>
              <w:ind w:left="0"/>
              <w:jc w:val="center"/>
              <w:rPr>
                <w:rFonts w:ascii="Arial" w:hAnsi="Arial" w:cs="Arial"/>
                <w:sz w:val="20"/>
                <w:szCs w:val="20"/>
              </w:rPr>
            </w:pPr>
            <w:r>
              <w:rPr>
                <w:rFonts w:ascii="Arial" w:hAnsi="Arial" w:cs="Arial"/>
                <w:sz w:val="20"/>
                <w:szCs w:val="20"/>
              </w:rPr>
              <w:t>za prodávajícího</w:t>
            </w:r>
          </w:p>
        </w:tc>
        <w:tc>
          <w:tcPr>
            <w:tcW w:w="4532" w:type="dxa"/>
          </w:tcPr>
          <w:p w14:paraId="59DD1C96" w14:textId="77777777" w:rsidR="003B463A" w:rsidRPr="003B463A" w:rsidRDefault="003B463A" w:rsidP="003B463A">
            <w:pPr>
              <w:pStyle w:val="Zkladntext"/>
              <w:spacing w:before="89"/>
              <w:ind w:left="0"/>
              <w:jc w:val="center"/>
              <w:rPr>
                <w:rFonts w:ascii="Arial" w:hAnsi="Arial" w:cs="Arial"/>
                <w:sz w:val="20"/>
                <w:szCs w:val="20"/>
              </w:rPr>
            </w:pPr>
            <w:r>
              <w:rPr>
                <w:rFonts w:ascii="Arial" w:hAnsi="Arial" w:cs="Arial"/>
                <w:sz w:val="20"/>
                <w:szCs w:val="20"/>
              </w:rPr>
              <w:t>za kupujícího</w:t>
            </w:r>
          </w:p>
        </w:tc>
      </w:tr>
      <w:tr w:rsidR="003B463A" w14:paraId="496BEC99" w14:textId="77777777" w:rsidTr="003B463A">
        <w:tc>
          <w:tcPr>
            <w:tcW w:w="4532" w:type="dxa"/>
          </w:tcPr>
          <w:p w14:paraId="67DBB576" w14:textId="77777777" w:rsidR="003B463A" w:rsidRDefault="003B463A" w:rsidP="003B463A">
            <w:pPr>
              <w:pStyle w:val="Zkladntext"/>
              <w:spacing w:before="89"/>
              <w:ind w:left="0"/>
              <w:jc w:val="center"/>
              <w:rPr>
                <w:rFonts w:ascii="Arial" w:hAnsi="Arial" w:cs="Arial"/>
                <w:sz w:val="20"/>
                <w:szCs w:val="20"/>
              </w:rPr>
            </w:pP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w:t>
            </w:r>
          </w:p>
        </w:tc>
        <w:tc>
          <w:tcPr>
            <w:tcW w:w="4532" w:type="dxa"/>
          </w:tcPr>
          <w:p w14:paraId="72CD4F66" w14:textId="77777777" w:rsidR="003B463A" w:rsidRDefault="003B463A" w:rsidP="003B463A">
            <w:pPr>
              <w:pStyle w:val="Zkladntext"/>
              <w:spacing w:before="89"/>
              <w:ind w:left="0"/>
              <w:jc w:val="center"/>
              <w:rPr>
                <w:rFonts w:ascii="Arial" w:hAnsi="Arial" w:cs="Arial"/>
                <w:sz w:val="20"/>
                <w:szCs w:val="20"/>
              </w:rPr>
            </w:pPr>
            <w:r w:rsidRPr="003B463A">
              <w:rPr>
                <w:rFonts w:ascii="Arial" w:hAnsi="Arial" w:cs="Arial"/>
                <w:sz w:val="20"/>
                <w:szCs w:val="20"/>
              </w:rPr>
              <w:t>RNDr. Mgr. František John, Ph.D.</w:t>
            </w:r>
          </w:p>
        </w:tc>
      </w:tr>
    </w:tbl>
    <w:p w14:paraId="4C607CD4" w14:textId="77777777" w:rsidR="003B463A" w:rsidRDefault="003B463A">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rsidRPr="003B463A" w14:paraId="3CFD2DF2" w14:textId="77777777" w:rsidTr="003B463A">
        <w:tc>
          <w:tcPr>
            <w:tcW w:w="4532" w:type="dxa"/>
          </w:tcPr>
          <w:p w14:paraId="2CA1A34A" w14:textId="77777777" w:rsidR="003B463A" w:rsidRPr="003B463A" w:rsidRDefault="003B463A">
            <w:pPr>
              <w:pStyle w:val="Zkladntext"/>
              <w:spacing w:before="89"/>
              <w:ind w:left="0"/>
              <w:rPr>
                <w:rFonts w:ascii="Arial" w:hAnsi="Arial" w:cs="Arial"/>
                <w:sz w:val="16"/>
                <w:szCs w:val="20"/>
              </w:rPr>
            </w:pPr>
          </w:p>
        </w:tc>
        <w:tc>
          <w:tcPr>
            <w:tcW w:w="4532" w:type="dxa"/>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2153"/>
            </w:tblGrid>
            <w:tr w:rsidR="003B463A" w:rsidRPr="003B463A" w14:paraId="4C360566" w14:textId="77777777" w:rsidTr="003B463A">
              <w:tc>
                <w:tcPr>
                  <w:tcW w:w="2153" w:type="dxa"/>
                </w:tcPr>
                <w:p w14:paraId="5002124B"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ORJ</w:t>
                  </w:r>
                </w:p>
              </w:tc>
              <w:tc>
                <w:tcPr>
                  <w:tcW w:w="2153" w:type="dxa"/>
                </w:tcPr>
                <w:p w14:paraId="7A849ADD"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ORG</w:t>
                  </w:r>
                </w:p>
              </w:tc>
            </w:tr>
            <w:tr w:rsidR="003B463A" w:rsidRPr="003B463A" w14:paraId="094C41ED" w14:textId="77777777" w:rsidTr="003B463A">
              <w:tc>
                <w:tcPr>
                  <w:tcW w:w="2153" w:type="dxa"/>
                </w:tcPr>
                <w:p w14:paraId="4F79F04C"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Od §</w:t>
                  </w:r>
                </w:p>
              </w:tc>
              <w:tc>
                <w:tcPr>
                  <w:tcW w:w="2153" w:type="dxa"/>
                </w:tcPr>
                <w:p w14:paraId="14047013"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Pol.</w:t>
                  </w:r>
                </w:p>
              </w:tc>
            </w:tr>
          </w:tbl>
          <w:p w14:paraId="4D89DD57" w14:textId="77777777" w:rsidR="003B463A" w:rsidRPr="003B463A" w:rsidRDefault="003B463A">
            <w:pPr>
              <w:pStyle w:val="Zkladntext"/>
              <w:spacing w:before="89"/>
              <w:ind w:left="0"/>
              <w:rPr>
                <w:rFonts w:ascii="Arial" w:hAnsi="Arial" w:cs="Arial"/>
                <w:sz w:val="16"/>
                <w:szCs w:val="20"/>
              </w:rPr>
            </w:pPr>
          </w:p>
        </w:tc>
      </w:tr>
    </w:tbl>
    <w:p w14:paraId="22FAE232" w14:textId="54D5D5A0" w:rsidR="00B27427" w:rsidRPr="00312C88" w:rsidRDefault="00B27427" w:rsidP="00CF4FD2">
      <w:pPr>
        <w:pStyle w:val="Bezmezer"/>
        <w:rPr>
          <w:rFonts w:cs="Arial"/>
          <w:sz w:val="20"/>
        </w:rPr>
      </w:pPr>
    </w:p>
    <w:sectPr w:rsidR="00B27427" w:rsidRPr="00312C88" w:rsidSect="00903EBD">
      <w:headerReference w:type="default" r:id="rId8"/>
      <w:footerReference w:type="default" r:id="rId9"/>
      <w:headerReference w:type="first" r:id="rId10"/>
      <w:pgSz w:w="11910" w:h="16840"/>
      <w:pgMar w:top="1418" w:right="1418" w:bottom="1418" w:left="1418" w:header="561" w:footer="44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B411" w14:textId="77777777" w:rsidR="00126ED5" w:rsidRDefault="00126ED5">
      <w:r>
        <w:separator/>
      </w:r>
    </w:p>
  </w:endnote>
  <w:endnote w:type="continuationSeparator" w:id="0">
    <w:p w14:paraId="1A40072E" w14:textId="77777777" w:rsidR="00126ED5" w:rsidRDefault="0012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847110"/>
      <w:docPartObj>
        <w:docPartGallery w:val="Page Numbers (Bottom of Page)"/>
        <w:docPartUnique/>
      </w:docPartObj>
    </w:sdtPr>
    <w:sdtEndPr>
      <w:rPr>
        <w:rFonts w:asciiTheme="minorHAnsi" w:hAnsiTheme="minorHAnsi" w:cstheme="minorHAnsi"/>
      </w:rPr>
    </w:sdtEndPr>
    <w:sdtContent>
      <w:sdt>
        <w:sdtPr>
          <w:id w:val="-1769616900"/>
          <w:docPartObj>
            <w:docPartGallery w:val="Page Numbers (Top of Page)"/>
            <w:docPartUnique/>
          </w:docPartObj>
        </w:sdtPr>
        <w:sdtEndPr>
          <w:rPr>
            <w:rFonts w:asciiTheme="minorHAnsi" w:hAnsiTheme="minorHAnsi" w:cstheme="minorHAnsi"/>
          </w:rPr>
        </w:sdtEndPr>
        <w:sdtContent>
          <w:p w14:paraId="3C42F07B" w14:textId="1971C2A3" w:rsidR="00C97877" w:rsidRPr="00903EBD" w:rsidRDefault="00C97877">
            <w:pPr>
              <w:pStyle w:val="Zpat"/>
              <w:jc w:val="right"/>
              <w:rPr>
                <w:rFonts w:asciiTheme="minorHAnsi" w:hAnsiTheme="minorHAnsi" w:cstheme="minorHAnsi"/>
              </w:rPr>
            </w:pPr>
            <w:r w:rsidRPr="00660BB6">
              <w:rPr>
                <w:rFonts w:ascii="Arial" w:hAnsi="Arial" w:cs="Arial"/>
                <w:bCs/>
                <w:sz w:val="18"/>
              </w:rPr>
              <w:fldChar w:fldCharType="begin"/>
            </w:r>
            <w:r w:rsidRPr="00660BB6">
              <w:rPr>
                <w:rFonts w:ascii="Arial" w:hAnsi="Arial" w:cs="Arial"/>
                <w:bCs/>
                <w:sz w:val="18"/>
              </w:rPr>
              <w:instrText>PAGE</w:instrText>
            </w:r>
            <w:r w:rsidRPr="00660BB6">
              <w:rPr>
                <w:rFonts w:ascii="Arial" w:hAnsi="Arial" w:cs="Arial"/>
                <w:bCs/>
                <w:sz w:val="18"/>
              </w:rPr>
              <w:fldChar w:fldCharType="separate"/>
            </w:r>
            <w:r w:rsidR="001B7A45">
              <w:rPr>
                <w:rFonts w:ascii="Arial" w:hAnsi="Arial" w:cs="Arial"/>
                <w:bCs/>
                <w:noProof/>
                <w:sz w:val="18"/>
              </w:rPr>
              <w:t>8</w:t>
            </w:r>
            <w:r w:rsidRPr="00660BB6">
              <w:rPr>
                <w:rFonts w:ascii="Arial" w:hAnsi="Arial" w:cs="Arial"/>
                <w:bCs/>
                <w:sz w:val="18"/>
              </w:rPr>
              <w:fldChar w:fldCharType="end"/>
            </w:r>
            <w:r w:rsidRPr="00660BB6">
              <w:rPr>
                <w:rFonts w:ascii="Arial" w:hAnsi="Arial" w:cs="Arial"/>
                <w:bCs/>
                <w:sz w:val="18"/>
              </w:rPr>
              <w:t>/</w:t>
            </w:r>
            <w:r w:rsidRPr="00660BB6">
              <w:rPr>
                <w:rFonts w:ascii="Arial" w:hAnsi="Arial" w:cs="Arial"/>
                <w:bCs/>
                <w:sz w:val="18"/>
              </w:rPr>
              <w:fldChar w:fldCharType="begin"/>
            </w:r>
            <w:r w:rsidRPr="00660BB6">
              <w:rPr>
                <w:rFonts w:ascii="Arial" w:hAnsi="Arial" w:cs="Arial"/>
                <w:bCs/>
                <w:sz w:val="18"/>
              </w:rPr>
              <w:instrText>NUMPAGES</w:instrText>
            </w:r>
            <w:r w:rsidRPr="00660BB6">
              <w:rPr>
                <w:rFonts w:ascii="Arial" w:hAnsi="Arial" w:cs="Arial"/>
                <w:bCs/>
                <w:sz w:val="18"/>
              </w:rPr>
              <w:fldChar w:fldCharType="separate"/>
            </w:r>
            <w:r w:rsidR="001B7A45">
              <w:rPr>
                <w:rFonts w:ascii="Arial" w:hAnsi="Arial" w:cs="Arial"/>
                <w:bCs/>
                <w:noProof/>
                <w:sz w:val="18"/>
              </w:rPr>
              <w:t>10</w:t>
            </w:r>
            <w:r w:rsidRPr="00660BB6">
              <w:rPr>
                <w:rFonts w:ascii="Arial" w:hAnsi="Arial" w:cs="Arial"/>
                <w:bCs/>
                <w:sz w:val="18"/>
              </w:rPr>
              <w:fldChar w:fldCharType="end"/>
            </w:r>
          </w:p>
        </w:sdtContent>
      </w:sdt>
    </w:sdtContent>
  </w:sdt>
  <w:p w14:paraId="6F10699C" w14:textId="77777777" w:rsidR="00C97877" w:rsidRDefault="00C97877">
    <w:pPr>
      <w:pStyle w:val="Zkladn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A241F" w14:textId="77777777" w:rsidR="00126ED5" w:rsidRDefault="00126ED5">
      <w:r>
        <w:separator/>
      </w:r>
    </w:p>
  </w:footnote>
  <w:footnote w:type="continuationSeparator" w:id="0">
    <w:p w14:paraId="23D4C3FF" w14:textId="77777777" w:rsidR="00126ED5" w:rsidRDefault="00126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B701" w14:textId="77777777" w:rsidR="00C97877" w:rsidRDefault="00C97877">
    <w:pPr>
      <w:pStyle w:val="Zkladntext"/>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768"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2330"/>
    </w:tblGrid>
    <w:tr w:rsidR="00312C88" w14:paraId="18439D8F" w14:textId="77777777" w:rsidTr="00025C64">
      <w:tc>
        <w:tcPr>
          <w:tcW w:w="2438" w:type="dxa"/>
        </w:tcPr>
        <w:p w14:paraId="03FBCBEC" w14:textId="77777777" w:rsidR="00312C88" w:rsidRDefault="00312C88" w:rsidP="00025C64">
          <w:pPr>
            <w:pStyle w:val="Zhlav"/>
            <w:rPr>
              <w:rFonts w:ascii="Arial" w:hAnsi="Arial" w:cs="Arial"/>
              <w:sz w:val="18"/>
            </w:rPr>
          </w:pPr>
          <w:r w:rsidRPr="00312C88">
            <w:rPr>
              <w:rFonts w:ascii="Arial" w:hAnsi="Arial" w:cs="Arial"/>
              <w:sz w:val="18"/>
            </w:rPr>
            <w:t xml:space="preserve">číslo smlouvy objednatele: </w:t>
          </w:r>
        </w:p>
      </w:tc>
      <w:tc>
        <w:tcPr>
          <w:tcW w:w="2330" w:type="dxa"/>
        </w:tcPr>
        <w:p w14:paraId="6DCACDBC" w14:textId="77777777" w:rsidR="00312C88" w:rsidRDefault="00312C88" w:rsidP="00025C64">
          <w:pPr>
            <w:pStyle w:val="Zhlav"/>
            <w:rPr>
              <w:rFonts w:ascii="Arial" w:hAnsi="Arial" w:cs="Arial"/>
              <w:sz w:val="18"/>
            </w:rPr>
          </w:pPr>
        </w:p>
      </w:tc>
    </w:tr>
    <w:tr w:rsidR="00312C88" w14:paraId="21F8AB80" w14:textId="77777777" w:rsidTr="00025C64">
      <w:tc>
        <w:tcPr>
          <w:tcW w:w="2438" w:type="dxa"/>
        </w:tcPr>
        <w:p w14:paraId="75003EF4" w14:textId="77777777" w:rsidR="00312C88" w:rsidRDefault="00312C88" w:rsidP="00025C64">
          <w:pPr>
            <w:pStyle w:val="Zhlav"/>
            <w:rPr>
              <w:rFonts w:ascii="Arial" w:hAnsi="Arial" w:cs="Arial"/>
              <w:sz w:val="18"/>
            </w:rPr>
          </w:pPr>
          <w:r w:rsidRPr="00312C88">
            <w:rPr>
              <w:rFonts w:ascii="Arial" w:hAnsi="Arial" w:cs="Arial"/>
              <w:sz w:val="18"/>
            </w:rPr>
            <w:t>číslo smlouvy zhotovitele:</w:t>
          </w:r>
        </w:p>
      </w:tc>
      <w:tc>
        <w:tcPr>
          <w:tcW w:w="2330" w:type="dxa"/>
        </w:tcPr>
        <w:p w14:paraId="257C05D6" w14:textId="77777777" w:rsidR="00312C88" w:rsidRDefault="00312C88" w:rsidP="00025C64">
          <w:pPr>
            <w:pStyle w:val="Zhlav"/>
            <w:rPr>
              <w:rFonts w:ascii="Arial" w:hAnsi="Arial" w:cs="Arial"/>
              <w:sz w:val="18"/>
            </w:rPr>
          </w:pPr>
        </w:p>
      </w:tc>
    </w:tr>
  </w:tbl>
  <w:p w14:paraId="5BD80F49" w14:textId="77777777" w:rsidR="00C97877" w:rsidRPr="00312C88" w:rsidRDefault="00C97877" w:rsidP="00F47089">
    <w:pPr>
      <w:pStyle w:val="Zhlav"/>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38F9"/>
    <w:multiLevelType w:val="hybridMultilevel"/>
    <w:tmpl w:val="B0227A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724A5"/>
    <w:multiLevelType w:val="multilevel"/>
    <w:tmpl w:val="0B8E890C"/>
    <w:lvl w:ilvl="0">
      <w:start w:val="6"/>
      <w:numFmt w:val="decimal"/>
      <w:lvlText w:val="%1."/>
      <w:lvlJc w:val="left"/>
      <w:pPr>
        <w:ind w:left="472" w:hanging="358"/>
      </w:pPr>
      <w:rPr>
        <w:rFonts w:asciiTheme="minorHAnsi" w:eastAsia="Trebuchet MS" w:hAnsiTheme="minorHAnsi" w:cstheme="minorHAnsi" w:hint="default"/>
        <w:b/>
        <w:bCs/>
        <w:i w:val="0"/>
        <w:iCs w:val="0"/>
        <w:spacing w:val="0"/>
        <w:w w:val="99"/>
        <w:sz w:val="24"/>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 w15:restartNumberingAfterBreak="0">
    <w:nsid w:val="12347A11"/>
    <w:multiLevelType w:val="multilevel"/>
    <w:tmpl w:val="13E6A8E8"/>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3"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4" w15:restartNumberingAfterBreak="0">
    <w:nsid w:val="1A7A6365"/>
    <w:multiLevelType w:val="hybridMultilevel"/>
    <w:tmpl w:val="8228DCC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9C44FF"/>
    <w:multiLevelType w:val="hybridMultilevel"/>
    <w:tmpl w:val="38FC8B9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6" w15:restartNumberingAfterBreak="0">
    <w:nsid w:val="24C129D0"/>
    <w:multiLevelType w:val="hybridMultilevel"/>
    <w:tmpl w:val="027A7AF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7" w15:restartNumberingAfterBreak="0">
    <w:nsid w:val="27732F18"/>
    <w:multiLevelType w:val="multilevel"/>
    <w:tmpl w:val="1DFA5590"/>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33F7403B"/>
    <w:multiLevelType w:val="hybridMultilevel"/>
    <w:tmpl w:val="335CA180"/>
    <w:lvl w:ilvl="0" w:tplc="36FCB488">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33803"/>
    <w:multiLevelType w:val="hybridMultilevel"/>
    <w:tmpl w:val="2946B178"/>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0" w15:restartNumberingAfterBreak="0">
    <w:nsid w:val="384F5BE1"/>
    <w:multiLevelType w:val="multilevel"/>
    <w:tmpl w:val="F48AFABA"/>
    <w:lvl w:ilvl="0">
      <w:start w:val="1"/>
      <w:numFmt w:val="decimal"/>
      <w:lvlText w:val="%1."/>
      <w:lvlJc w:val="left"/>
      <w:pPr>
        <w:ind w:left="472" w:hanging="358"/>
      </w:pPr>
      <w:rPr>
        <w:rFonts w:ascii="Arial" w:eastAsia="Trebuchet MS" w:hAnsi="Arial" w:cs="Arial" w:hint="default"/>
        <w:b/>
        <w:bCs/>
        <w:i w:val="0"/>
        <w:iCs w:val="0"/>
        <w:spacing w:val="0"/>
        <w:w w:val="99"/>
        <w:sz w:val="22"/>
        <w:szCs w:val="24"/>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abstractNum w:abstractNumId="11" w15:restartNumberingAfterBreak="0">
    <w:nsid w:val="4EF71DFB"/>
    <w:multiLevelType w:val="hybridMultilevel"/>
    <w:tmpl w:val="FA4CC8D6"/>
    <w:lvl w:ilvl="0" w:tplc="C4F8F1E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2A36B85"/>
    <w:multiLevelType w:val="hybridMultilevel"/>
    <w:tmpl w:val="A1CEC79C"/>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4" w15:restartNumberingAfterBreak="0">
    <w:nsid w:val="548A6CFC"/>
    <w:multiLevelType w:val="multilevel"/>
    <w:tmpl w:val="7DA46E88"/>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5" w15:restartNumberingAfterBreak="0">
    <w:nsid w:val="56B349C5"/>
    <w:multiLevelType w:val="hybridMultilevel"/>
    <w:tmpl w:val="89B69126"/>
    <w:lvl w:ilvl="0" w:tplc="04050017">
      <w:start w:val="1"/>
      <w:numFmt w:val="lowerLetter"/>
      <w:lvlText w:val="%1)"/>
      <w:lvlJc w:val="left"/>
      <w:pPr>
        <w:ind w:left="1601" w:hanging="360"/>
      </w:pPr>
    </w:lvl>
    <w:lvl w:ilvl="1" w:tplc="04050019" w:tentative="1">
      <w:start w:val="1"/>
      <w:numFmt w:val="lowerLetter"/>
      <w:lvlText w:val="%2."/>
      <w:lvlJc w:val="left"/>
      <w:pPr>
        <w:ind w:left="2321" w:hanging="360"/>
      </w:pPr>
    </w:lvl>
    <w:lvl w:ilvl="2" w:tplc="0405001B" w:tentative="1">
      <w:start w:val="1"/>
      <w:numFmt w:val="lowerRoman"/>
      <w:lvlText w:val="%3."/>
      <w:lvlJc w:val="right"/>
      <w:pPr>
        <w:ind w:left="3041" w:hanging="180"/>
      </w:pPr>
    </w:lvl>
    <w:lvl w:ilvl="3" w:tplc="0405000F" w:tentative="1">
      <w:start w:val="1"/>
      <w:numFmt w:val="decimal"/>
      <w:lvlText w:val="%4."/>
      <w:lvlJc w:val="left"/>
      <w:pPr>
        <w:ind w:left="3761" w:hanging="360"/>
      </w:pPr>
    </w:lvl>
    <w:lvl w:ilvl="4" w:tplc="04050019" w:tentative="1">
      <w:start w:val="1"/>
      <w:numFmt w:val="lowerLetter"/>
      <w:lvlText w:val="%5."/>
      <w:lvlJc w:val="left"/>
      <w:pPr>
        <w:ind w:left="4481" w:hanging="360"/>
      </w:pPr>
    </w:lvl>
    <w:lvl w:ilvl="5" w:tplc="0405001B" w:tentative="1">
      <w:start w:val="1"/>
      <w:numFmt w:val="lowerRoman"/>
      <w:lvlText w:val="%6."/>
      <w:lvlJc w:val="right"/>
      <w:pPr>
        <w:ind w:left="5201" w:hanging="180"/>
      </w:pPr>
    </w:lvl>
    <w:lvl w:ilvl="6" w:tplc="0405000F" w:tentative="1">
      <w:start w:val="1"/>
      <w:numFmt w:val="decimal"/>
      <w:lvlText w:val="%7."/>
      <w:lvlJc w:val="left"/>
      <w:pPr>
        <w:ind w:left="5921" w:hanging="360"/>
      </w:pPr>
    </w:lvl>
    <w:lvl w:ilvl="7" w:tplc="04050019" w:tentative="1">
      <w:start w:val="1"/>
      <w:numFmt w:val="lowerLetter"/>
      <w:lvlText w:val="%8."/>
      <w:lvlJc w:val="left"/>
      <w:pPr>
        <w:ind w:left="6641" w:hanging="360"/>
      </w:pPr>
    </w:lvl>
    <w:lvl w:ilvl="8" w:tplc="0405001B" w:tentative="1">
      <w:start w:val="1"/>
      <w:numFmt w:val="lowerRoman"/>
      <w:lvlText w:val="%9."/>
      <w:lvlJc w:val="right"/>
      <w:pPr>
        <w:ind w:left="7361" w:hanging="180"/>
      </w:pPr>
    </w:lvl>
  </w:abstractNum>
  <w:abstractNum w:abstractNumId="16" w15:restartNumberingAfterBreak="0">
    <w:nsid w:val="5A401E0B"/>
    <w:multiLevelType w:val="multilevel"/>
    <w:tmpl w:val="2076A5A2"/>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7" w15:restartNumberingAfterBreak="0">
    <w:nsid w:val="60CF243F"/>
    <w:multiLevelType w:val="multilevel"/>
    <w:tmpl w:val="E5582402"/>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4287CDF"/>
    <w:multiLevelType w:val="multilevel"/>
    <w:tmpl w:val="7D9A1E5C"/>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1"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CB5D39"/>
    <w:multiLevelType w:val="multilevel"/>
    <w:tmpl w:val="D338B3F8"/>
    <w:lvl w:ilvl="0">
      <w:start w:val="1"/>
      <w:numFmt w:val="decimal"/>
      <w:lvlText w:val="%1."/>
      <w:lvlJc w:val="left"/>
      <w:pPr>
        <w:ind w:left="472" w:hanging="358"/>
      </w:pPr>
      <w:rPr>
        <w:rFonts w:ascii="Trebuchet MS" w:eastAsia="Trebuchet MS" w:hAnsi="Trebuchet MS" w:cs="Trebuchet MS" w:hint="default"/>
        <w:b/>
        <w:bCs/>
        <w:i w:val="0"/>
        <w:iCs w:val="0"/>
        <w:spacing w:val="0"/>
        <w:w w:val="99"/>
        <w:sz w:val="20"/>
        <w:szCs w:val="20"/>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num w:numId="1">
    <w:abstractNumId w:val="10"/>
  </w:num>
  <w:num w:numId="2">
    <w:abstractNumId w:val="19"/>
  </w:num>
  <w:num w:numId="3">
    <w:abstractNumId w:val="22"/>
  </w:num>
  <w:num w:numId="4">
    <w:abstractNumId w:val="2"/>
  </w:num>
  <w:num w:numId="5">
    <w:abstractNumId w:val="20"/>
  </w:num>
  <w:num w:numId="6">
    <w:abstractNumId w:val="14"/>
  </w:num>
  <w:num w:numId="7">
    <w:abstractNumId w:val="12"/>
  </w:num>
  <w:num w:numId="8">
    <w:abstractNumId w:val="18"/>
  </w:num>
  <w:num w:numId="9">
    <w:abstractNumId w:val="17"/>
  </w:num>
  <w:num w:numId="10">
    <w:abstractNumId w:val="21"/>
  </w:num>
  <w:num w:numId="11">
    <w:abstractNumId w:val="8"/>
  </w:num>
  <w:num w:numId="12">
    <w:abstractNumId w:val="11"/>
  </w:num>
  <w:num w:numId="13">
    <w:abstractNumId w:val="0"/>
  </w:num>
  <w:num w:numId="14">
    <w:abstractNumId w:val="1"/>
  </w:num>
  <w:num w:numId="15">
    <w:abstractNumId w:val="4"/>
  </w:num>
  <w:num w:numId="16">
    <w:abstractNumId w:val="9"/>
  </w:num>
  <w:num w:numId="17">
    <w:abstractNumId w:val="16"/>
  </w:num>
  <w:num w:numId="18">
    <w:abstractNumId w:val="6"/>
  </w:num>
  <w:num w:numId="19">
    <w:abstractNumId w:val="13"/>
  </w:num>
  <w:num w:numId="20">
    <w:abstractNumId w:val="5"/>
  </w:num>
  <w:num w:numId="21">
    <w:abstractNumId w:val="3"/>
  </w:num>
  <w:num w:numId="22">
    <w:abstractNumId w:val="7"/>
  </w:num>
  <w:num w:numId="23">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üllerová Zuzana">
    <w15:presenceInfo w15:providerId="None" w15:userId="Müllerová Zuzan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FD"/>
    <w:rsid w:val="000031C9"/>
    <w:rsid w:val="0000362B"/>
    <w:rsid w:val="00014841"/>
    <w:rsid w:val="00022364"/>
    <w:rsid w:val="00025C64"/>
    <w:rsid w:val="00045246"/>
    <w:rsid w:val="0006168D"/>
    <w:rsid w:val="000616F3"/>
    <w:rsid w:val="0006508F"/>
    <w:rsid w:val="00066730"/>
    <w:rsid w:val="0007038B"/>
    <w:rsid w:val="00080A20"/>
    <w:rsid w:val="00087407"/>
    <w:rsid w:val="000910B9"/>
    <w:rsid w:val="000B7E76"/>
    <w:rsid w:val="000D125E"/>
    <w:rsid w:val="000D47E3"/>
    <w:rsid w:val="000F2EBD"/>
    <w:rsid w:val="0011563E"/>
    <w:rsid w:val="00126ED5"/>
    <w:rsid w:val="00140AE7"/>
    <w:rsid w:val="0015184B"/>
    <w:rsid w:val="00160554"/>
    <w:rsid w:val="00165062"/>
    <w:rsid w:val="001724FC"/>
    <w:rsid w:val="0018140A"/>
    <w:rsid w:val="00182F18"/>
    <w:rsid w:val="001838F0"/>
    <w:rsid w:val="001A578A"/>
    <w:rsid w:val="001A69E9"/>
    <w:rsid w:val="001B52FC"/>
    <w:rsid w:val="001B64B3"/>
    <w:rsid w:val="001B7A45"/>
    <w:rsid w:val="001D56FE"/>
    <w:rsid w:val="001D5CCE"/>
    <w:rsid w:val="001E38ED"/>
    <w:rsid w:val="001E39D4"/>
    <w:rsid w:val="001F01B6"/>
    <w:rsid w:val="001F04EE"/>
    <w:rsid w:val="00207EB4"/>
    <w:rsid w:val="00277184"/>
    <w:rsid w:val="00283CD3"/>
    <w:rsid w:val="002861C3"/>
    <w:rsid w:val="00296D93"/>
    <w:rsid w:val="002A0246"/>
    <w:rsid w:val="002A100E"/>
    <w:rsid w:val="002B38CC"/>
    <w:rsid w:val="002C58F6"/>
    <w:rsid w:val="002D0776"/>
    <w:rsid w:val="002D0F99"/>
    <w:rsid w:val="002D41A8"/>
    <w:rsid w:val="002D42DE"/>
    <w:rsid w:val="002E29B7"/>
    <w:rsid w:val="002E58A7"/>
    <w:rsid w:val="00312C88"/>
    <w:rsid w:val="00324FE2"/>
    <w:rsid w:val="00343717"/>
    <w:rsid w:val="0036055E"/>
    <w:rsid w:val="00380472"/>
    <w:rsid w:val="00394BC9"/>
    <w:rsid w:val="003B0217"/>
    <w:rsid w:val="003B35B2"/>
    <w:rsid w:val="003B463A"/>
    <w:rsid w:val="003C05D5"/>
    <w:rsid w:val="003F1EFB"/>
    <w:rsid w:val="003F32E8"/>
    <w:rsid w:val="003F4576"/>
    <w:rsid w:val="00404BDF"/>
    <w:rsid w:val="00425F49"/>
    <w:rsid w:val="00433FEF"/>
    <w:rsid w:val="00435316"/>
    <w:rsid w:val="004467BD"/>
    <w:rsid w:val="00452969"/>
    <w:rsid w:val="004678C9"/>
    <w:rsid w:val="00476129"/>
    <w:rsid w:val="0048611D"/>
    <w:rsid w:val="004932FD"/>
    <w:rsid w:val="0049354F"/>
    <w:rsid w:val="004940A2"/>
    <w:rsid w:val="004969C9"/>
    <w:rsid w:val="004970DB"/>
    <w:rsid w:val="004B3E29"/>
    <w:rsid w:val="004B6F99"/>
    <w:rsid w:val="004C6330"/>
    <w:rsid w:val="004D6064"/>
    <w:rsid w:val="004D7CB3"/>
    <w:rsid w:val="004F2262"/>
    <w:rsid w:val="004F2E34"/>
    <w:rsid w:val="005020EE"/>
    <w:rsid w:val="005379A6"/>
    <w:rsid w:val="00544EE9"/>
    <w:rsid w:val="00545884"/>
    <w:rsid w:val="00551449"/>
    <w:rsid w:val="00562731"/>
    <w:rsid w:val="00580322"/>
    <w:rsid w:val="005835F2"/>
    <w:rsid w:val="00593144"/>
    <w:rsid w:val="005958B9"/>
    <w:rsid w:val="005A1941"/>
    <w:rsid w:val="005B28E1"/>
    <w:rsid w:val="005B6743"/>
    <w:rsid w:val="005C08C3"/>
    <w:rsid w:val="005C0AD2"/>
    <w:rsid w:val="005C287C"/>
    <w:rsid w:val="005C2F71"/>
    <w:rsid w:val="005E0626"/>
    <w:rsid w:val="00600F0D"/>
    <w:rsid w:val="0060532B"/>
    <w:rsid w:val="006073AB"/>
    <w:rsid w:val="0062593B"/>
    <w:rsid w:val="006327B3"/>
    <w:rsid w:val="00635350"/>
    <w:rsid w:val="006450F2"/>
    <w:rsid w:val="00647375"/>
    <w:rsid w:val="006504A5"/>
    <w:rsid w:val="0065288F"/>
    <w:rsid w:val="0065307D"/>
    <w:rsid w:val="00660BB6"/>
    <w:rsid w:val="00665661"/>
    <w:rsid w:val="00671484"/>
    <w:rsid w:val="00671FA9"/>
    <w:rsid w:val="006725CB"/>
    <w:rsid w:val="0067678E"/>
    <w:rsid w:val="00684008"/>
    <w:rsid w:val="00693B0B"/>
    <w:rsid w:val="006A3363"/>
    <w:rsid w:val="006A7879"/>
    <w:rsid w:val="006B1176"/>
    <w:rsid w:val="006D2D08"/>
    <w:rsid w:val="006E1644"/>
    <w:rsid w:val="006F5850"/>
    <w:rsid w:val="00701588"/>
    <w:rsid w:val="007017D2"/>
    <w:rsid w:val="00704469"/>
    <w:rsid w:val="0070786A"/>
    <w:rsid w:val="0071368D"/>
    <w:rsid w:val="00716C18"/>
    <w:rsid w:val="00722C24"/>
    <w:rsid w:val="00762820"/>
    <w:rsid w:val="00763667"/>
    <w:rsid w:val="00765ED1"/>
    <w:rsid w:val="00773618"/>
    <w:rsid w:val="00777BC8"/>
    <w:rsid w:val="0078402D"/>
    <w:rsid w:val="007C618D"/>
    <w:rsid w:val="007D6D9B"/>
    <w:rsid w:val="007E0918"/>
    <w:rsid w:val="007E4A00"/>
    <w:rsid w:val="007F130A"/>
    <w:rsid w:val="00801254"/>
    <w:rsid w:val="00801A8E"/>
    <w:rsid w:val="0080321A"/>
    <w:rsid w:val="008101DA"/>
    <w:rsid w:val="008103EE"/>
    <w:rsid w:val="008241A1"/>
    <w:rsid w:val="00835DBC"/>
    <w:rsid w:val="0084122E"/>
    <w:rsid w:val="008427B1"/>
    <w:rsid w:val="00856C69"/>
    <w:rsid w:val="008708B5"/>
    <w:rsid w:val="008742D6"/>
    <w:rsid w:val="008922BE"/>
    <w:rsid w:val="008D0928"/>
    <w:rsid w:val="008E0975"/>
    <w:rsid w:val="008E6728"/>
    <w:rsid w:val="008F1C21"/>
    <w:rsid w:val="00903EBD"/>
    <w:rsid w:val="009064FE"/>
    <w:rsid w:val="00912D1D"/>
    <w:rsid w:val="0091647F"/>
    <w:rsid w:val="0092039D"/>
    <w:rsid w:val="00922AB6"/>
    <w:rsid w:val="00923BB7"/>
    <w:rsid w:val="009449E1"/>
    <w:rsid w:val="00961A62"/>
    <w:rsid w:val="009734F8"/>
    <w:rsid w:val="00975DF5"/>
    <w:rsid w:val="009778EB"/>
    <w:rsid w:val="00977EEB"/>
    <w:rsid w:val="009A27DB"/>
    <w:rsid w:val="009A2A8E"/>
    <w:rsid w:val="009B053C"/>
    <w:rsid w:val="009B7B42"/>
    <w:rsid w:val="009C028D"/>
    <w:rsid w:val="009C391C"/>
    <w:rsid w:val="009D17DD"/>
    <w:rsid w:val="00A018E1"/>
    <w:rsid w:val="00A24075"/>
    <w:rsid w:val="00A256F4"/>
    <w:rsid w:val="00A50252"/>
    <w:rsid w:val="00A54127"/>
    <w:rsid w:val="00A6595C"/>
    <w:rsid w:val="00A7127F"/>
    <w:rsid w:val="00A9342B"/>
    <w:rsid w:val="00A942B4"/>
    <w:rsid w:val="00A953AD"/>
    <w:rsid w:val="00A9547B"/>
    <w:rsid w:val="00AB037E"/>
    <w:rsid w:val="00AC1B5F"/>
    <w:rsid w:val="00AC1E34"/>
    <w:rsid w:val="00AC4A2B"/>
    <w:rsid w:val="00AD128A"/>
    <w:rsid w:val="00AD5675"/>
    <w:rsid w:val="00AE0927"/>
    <w:rsid w:val="00AF630C"/>
    <w:rsid w:val="00B01D97"/>
    <w:rsid w:val="00B07263"/>
    <w:rsid w:val="00B14C5D"/>
    <w:rsid w:val="00B21514"/>
    <w:rsid w:val="00B2273B"/>
    <w:rsid w:val="00B23904"/>
    <w:rsid w:val="00B23BAD"/>
    <w:rsid w:val="00B27427"/>
    <w:rsid w:val="00B45E8B"/>
    <w:rsid w:val="00B51031"/>
    <w:rsid w:val="00B615DA"/>
    <w:rsid w:val="00B81A7D"/>
    <w:rsid w:val="00B90D95"/>
    <w:rsid w:val="00B95CF6"/>
    <w:rsid w:val="00BA1EC4"/>
    <w:rsid w:val="00BA7DF8"/>
    <w:rsid w:val="00BB0DB7"/>
    <w:rsid w:val="00BC11E2"/>
    <w:rsid w:val="00BC7B75"/>
    <w:rsid w:val="00BD1889"/>
    <w:rsid w:val="00BD3A96"/>
    <w:rsid w:val="00BD62BD"/>
    <w:rsid w:val="00BD7231"/>
    <w:rsid w:val="00BE19D1"/>
    <w:rsid w:val="00C0031F"/>
    <w:rsid w:val="00C05C17"/>
    <w:rsid w:val="00C07EB9"/>
    <w:rsid w:val="00C12EDF"/>
    <w:rsid w:val="00C15835"/>
    <w:rsid w:val="00C17F8F"/>
    <w:rsid w:val="00C25A50"/>
    <w:rsid w:val="00C266AE"/>
    <w:rsid w:val="00C35237"/>
    <w:rsid w:val="00C4224A"/>
    <w:rsid w:val="00C51001"/>
    <w:rsid w:val="00C60404"/>
    <w:rsid w:val="00C903DB"/>
    <w:rsid w:val="00C94332"/>
    <w:rsid w:val="00C97877"/>
    <w:rsid w:val="00CB35BD"/>
    <w:rsid w:val="00CD0C75"/>
    <w:rsid w:val="00CE49F1"/>
    <w:rsid w:val="00CE5B7B"/>
    <w:rsid w:val="00CE7C09"/>
    <w:rsid w:val="00CF15F9"/>
    <w:rsid w:val="00CF40E2"/>
    <w:rsid w:val="00CF4FD2"/>
    <w:rsid w:val="00D06222"/>
    <w:rsid w:val="00D10A37"/>
    <w:rsid w:val="00D12FC8"/>
    <w:rsid w:val="00D26876"/>
    <w:rsid w:val="00D27CBA"/>
    <w:rsid w:val="00D329A8"/>
    <w:rsid w:val="00D347C6"/>
    <w:rsid w:val="00D34F18"/>
    <w:rsid w:val="00D50F07"/>
    <w:rsid w:val="00D5694C"/>
    <w:rsid w:val="00D7677D"/>
    <w:rsid w:val="00D77EA0"/>
    <w:rsid w:val="00D83384"/>
    <w:rsid w:val="00DA31DB"/>
    <w:rsid w:val="00DB42F8"/>
    <w:rsid w:val="00DB499F"/>
    <w:rsid w:val="00DD3CED"/>
    <w:rsid w:val="00DE6B40"/>
    <w:rsid w:val="00DE70B0"/>
    <w:rsid w:val="00DF35D1"/>
    <w:rsid w:val="00DF52E1"/>
    <w:rsid w:val="00E02F5D"/>
    <w:rsid w:val="00E07C28"/>
    <w:rsid w:val="00E173CC"/>
    <w:rsid w:val="00E21E3D"/>
    <w:rsid w:val="00E30DB7"/>
    <w:rsid w:val="00E35EF0"/>
    <w:rsid w:val="00E4618B"/>
    <w:rsid w:val="00E50395"/>
    <w:rsid w:val="00E51994"/>
    <w:rsid w:val="00E5335D"/>
    <w:rsid w:val="00E84C9A"/>
    <w:rsid w:val="00E90897"/>
    <w:rsid w:val="00E93102"/>
    <w:rsid w:val="00EA175D"/>
    <w:rsid w:val="00EA4DA7"/>
    <w:rsid w:val="00EA759D"/>
    <w:rsid w:val="00EB385C"/>
    <w:rsid w:val="00EB5AB1"/>
    <w:rsid w:val="00EC393F"/>
    <w:rsid w:val="00EC43A7"/>
    <w:rsid w:val="00ED0FC0"/>
    <w:rsid w:val="00ED1374"/>
    <w:rsid w:val="00F03E8B"/>
    <w:rsid w:val="00F15F64"/>
    <w:rsid w:val="00F27577"/>
    <w:rsid w:val="00F36A25"/>
    <w:rsid w:val="00F421D6"/>
    <w:rsid w:val="00F47089"/>
    <w:rsid w:val="00F52E41"/>
    <w:rsid w:val="00F54459"/>
    <w:rsid w:val="00F54473"/>
    <w:rsid w:val="00F56826"/>
    <w:rsid w:val="00F61DFE"/>
    <w:rsid w:val="00F6376A"/>
    <w:rsid w:val="00F644BF"/>
    <w:rsid w:val="00F75E49"/>
    <w:rsid w:val="00F80E4D"/>
    <w:rsid w:val="00F80EF0"/>
    <w:rsid w:val="00F85DED"/>
    <w:rsid w:val="00F944E0"/>
    <w:rsid w:val="00FB3881"/>
    <w:rsid w:val="00FB7A2C"/>
    <w:rsid w:val="00FC023F"/>
    <w:rsid w:val="00FC2262"/>
    <w:rsid w:val="00FD7791"/>
    <w:rsid w:val="00FE4E92"/>
    <w:rsid w:val="00FF5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6D7C9FC"/>
  <w15:docId w15:val="{0534AD01-FBEA-4F67-94C1-1954A514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Trebuchet MS" w:eastAsia="Trebuchet MS" w:hAnsi="Trebuchet MS" w:cs="Trebuchet MS"/>
      <w:lang w:val="cs-CZ"/>
    </w:rPr>
  </w:style>
  <w:style w:type="paragraph" w:styleId="Nadpis1">
    <w:name w:val="heading 1"/>
    <w:basedOn w:val="Normln"/>
    <w:uiPriority w:val="1"/>
    <w:qFormat/>
    <w:pPr>
      <w:ind w:left="471" w:hanging="356"/>
      <w:outlineLvl w:val="0"/>
    </w:pPr>
    <w:rPr>
      <w:b/>
      <w:bCs/>
      <w:sz w:val="20"/>
      <w:szCs w:val="20"/>
      <w:u w:val="single" w:color="000000"/>
    </w:rPr>
  </w:style>
  <w:style w:type="paragraph" w:styleId="Nadpis4">
    <w:name w:val="heading 4"/>
    <w:basedOn w:val="Normln"/>
    <w:next w:val="Normln"/>
    <w:link w:val="Nadpis4Char"/>
    <w:uiPriority w:val="9"/>
    <w:semiHidden/>
    <w:unhideWhenUsed/>
    <w:qFormat/>
    <w:rsid w:val="00C0031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794"/>
    </w:pPr>
    <w:rPr>
      <w:sz w:val="18"/>
      <w:szCs w:val="18"/>
    </w:rPr>
  </w:style>
  <w:style w:type="paragraph" w:styleId="Nzev">
    <w:name w:val="Title"/>
    <w:basedOn w:val="Normln"/>
    <w:uiPriority w:val="1"/>
    <w:qFormat/>
    <w:pPr>
      <w:spacing w:before="90"/>
      <w:ind w:left="344" w:right="341"/>
      <w:jc w:val="center"/>
    </w:pPr>
    <w:rPr>
      <w:b/>
      <w:bCs/>
      <w:sz w:val="28"/>
      <w:szCs w:val="28"/>
    </w:rPr>
  </w:style>
  <w:style w:type="paragraph" w:styleId="Odstavecseseznamem">
    <w:name w:val="List Paragraph"/>
    <w:basedOn w:val="Normln"/>
    <w:uiPriority w:val="1"/>
    <w:qFormat/>
    <w:pPr>
      <w:ind w:left="794" w:hanging="6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03EBD"/>
    <w:pPr>
      <w:tabs>
        <w:tab w:val="center" w:pos="4536"/>
        <w:tab w:val="right" w:pos="9072"/>
      </w:tabs>
    </w:pPr>
  </w:style>
  <w:style w:type="character" w:customStyle="1" w:styleId="ZhlavChar">
    <w:name w:val="Záhlaví Char"/>
    <w:basedOn w:val="Standardnpsmoodstavce"/>
    <w:link w:val="Zhlav"/>
    <w:uiPriority w:val="99"/>
    <w:rsid w:val="00903EBD"/>
    <w:rPr>
      <w:rFonts w:ascii="Trebuchet MS" w:eastAsia="Trebuchet MS" w:hAnsi="Trebuchet MS" w:cs="Trebuchet MS"/>
      <w:lang w:val="cs-CZ"/>
    </w:rPr>
  </w:style>
  <w:style w:type="paragraph" w:styleId="Zpat">
    <w:name w:val="footer"/>
    <w:basedOn w:val="Normln"/>
    <w:link w:val="ZpatChar"/>
    <w:uiPriority w:val="99"/>
    <w:unhideWhenUsed/>
    <w:rsid w:val="00903EBD"/>
    <w:pPr>
      <w:tabs>
        <w:tab w:val="center" w:pos="4536"/>
        <w:tab w:val="right" w:pos="9072"/>
      </w:tabs>
    </w:pPr>
  </w:style>
  <w:style w:type="character" w:customStyle="1" w:styleId="ZpatChar">
    <w:name w:val="Zápatí Char"/>
    <w:basedOn w:val="Standardnpsmoodstavce"/>
    <w:link w:val="Zpat"/>
    <w:uiPriority w:val="99"/>
    <w:rsid w:val="00903EBD"/>
    <w:rPr>
      <w:rFonts w:ascii="Trebuchet MS" w:eastAsia="Trebuchet MS" w:hAnsi="Trebuchet MS" w:cs="Trebuchet MS"/>
      <w:lang w:val="cs-CZ"/>
    </w:rPr>
  </w:style>
  <w:style w:type="paragraph" w:styleId="Bezmezer">
    <w:name w:val="No Spacing"/>
    <w:link w:val="BezmezerChar"/>
    <w:uiPriority w:val="1"/>
    <w:qFormat/>
    <w:rsid w:val="00F6376A"/>
    <w:pPr>
      <w:tabs>
        <w:tab w:val="left" w:pos="851"/>
        <w:tab w:val="left" w:pos="1418"/>
      </w:tabs>
      <w:overflowPunct w:val="0"/>
      <w:adjustRightInd w:val="0"/>
      <w:jc w:val="both"/>
      <w:textAlignment w:val="baseline"/>
    </w:pPr>
    <w:rPr>
      <w:rFonts w:ascii="Arial" w:eastAsia="Times New Roman" w:hAnsi="Arial" w:cs="Times New Roman"/>
      <w:sz w:val="24"/>
      <w:szCs w:val="20"/>
      <w:lang w:val="cs-CZ" w:eastAsia="cs-CZ"/>
    </w:rPr>
  </w:style>
  <w:style w:type="character" w:customStyle="1" w:styleId="BezmezerChar">
    <w:name w:val="Bez mezer Char"/>
    <w:basedOn w:val="Standardnpsmoodstavce"/>
    <w:link w:val="Bezmezer"/>
    <w:uiPriority w:val="1"/>
    <w:rsid w:val="00F6376A"/>
    <w:rPr>
      <w:rFonts w:ascii="Arial" w:eastAsia="Times New Roman" w:hAnsi="Arial" w:cs="Times New Roman"/>
      <w:sz w:val="24"/>
      <w:szCs w:val="20"/>
      <w:lang w:val="cs-CZ" w:eastAsia="cs-CZ"/>
    </w:rPr>
  </w:style>
  <w:style w:type="character" w:styleId="Odkaznakoment">
    <w:name w:val="annotation reference"/>
    <w:basedOn w:val="Standardnpsmoodstavce"/>
    <w:uiPriority w:val="99"/>
    <w:semiHidden/>
    <w:unhideWhenUsed/>
    <w:rsid w:val="00CE7C09"/>
    <w:rPr>
      <w:sz w:val="16"/>
      <w:szCs w:val="16"/>
    </w:rPr>
  </w:style>
  <w:style w:type="paragraph" w:styleId="Textkomente">
    <w:name w:val="annotation text"/>
    <w:basedOn w:val="Normln"/>
    <w:link w:val="TextkomenteChar"/>
    <w:uiPriority w:val="99"/>
    <w:unhideWhenUsed/>
    <w:rsid w:val="00CE7C09"/>
    <w:rPr>
      <w:sz w:val="20"/>
      <w:szCs w:val="20"/>
    </w:rPr>
  </w:style>
  <w:style w:type="character" w:customStyle="1" w:styleId="TextkomenteChar">
    <w:name w:val="Text komentáře Char"/>
    <w:basedOn w:val="Standardnpsmoodstavce"/>
    <w:link w:val="Textkomente"/>
    <w:uiPriority w:val="99"/>
    <w:rsid w:val="00CE7C09"/>
    <w:rPr>
      <w:rFonts w:ascii="Trebuchet MS" w:eastAsia="Trebuchet MS" w:hAnsi="Trebuchet MS" w:cs="Trebuchet MS"/>
      <w:sz w:val="20"/>
      <w:szCs w:val="20"/>
      <w:lang w:val="cs-CZ"/>
    </w:rPr>
  </w:style>
  <w:style w:type="paragraph" w:styleId="Pedmtkomente">
    <w:name w:val="annotation subject"/>
    <w:basedOn w:val="Textkomente"/>
    <w:next w:val="Textkomente"/>
    <w:link w:val="PedmtkomenteChar"/>
    <w:uiPriority w:val="99"/>
    <w:semiHidden/>
    <w:unhideWhenUsed/>
    <w:rsid w:val="00CE7C09"/>
    <w:rPr>
      <w:b/>
      <w:bCs/>
    </w:rPr>
  </w:style>
  <w:style w:type="character" w:customStyle="1" w:styleId="PedmtkomenteChar">
    <w:name w:val="Předmět komentáře Char"/>
    <w:basedOn w:val="TextkomenteChar"/>
    <w:link w:val="Pedmtkomente"/>
    <w:uiPriority w:val="99"/>
    <w:semiHidden/>
    <w:rsid w:val="00CE7C09"/>
    <w:rPr>
      <w:rFonts w:ascii="Trebuchet MS" w:eastAsia="Trebuchet MS" w:hAnsi="Trebuchet MS" w:cs="Trebuchet MS"/>
      <w:b/>
      <w:bCs/>
      <w:sz w:val="20"/>
      <w:szCs w:val="20"/>
      <w:lang w:val="cs-CZ"/>
    </w:rPr>
  </w:style>
  <w:style w:type="paragraph" w:styleId="Textbubliny">
    <w:name w:val="Balloon Text"/>
    <w:basedOn w:val="Normln"/>
    <w:link w:val="TextbublinyChar"/>
    <w:uiPriority w:val="99"/>
    <w:semiHidden/>
    <w:unhideWhenUsed/>
    <w:rsid w:val="00CE7C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7C09"/>
    <w:rPr>
      <w:rFonts w:ascii="Segoe UI" w:eastAsia="Trebuchet MS" w:hAnsi="Segoe UI" w:cs="Segoe UI"/>
      <w:sz w:val="18"/>
      <w:szCs w:val="18"/>
      <w:lang w:val="cs-CZ"/>
    </w:rPr>
  </w:style>
  <w:style w:type="character" w:styleId="slostrnky">
    <w:name w:val="page number"/>
    <w:basedOn w:val="Standardnpsmoodstavce"/>
    <w:rsid w:val="00C97877"/>
    <w:rPr>
      <w:rFonts w:ascii="Arial" w:hAnsi="Arial"/>
      <w:sz w:val="20"/>
    </w:rPr>
  </w:style>
  <w:style w:type="table" w:styleId="Mkatabulky">
    <w:name w:val="Table Grid"/>
    <w:basedOn w:val="Normlntabulka"/>
    <w:uiPriority w:val="39"/>
    <w:rsid w:val="00312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C0031F"/>
    <w:rPr>
      <w:rFonts w:asciiTheme="majorHAnsi" w:eastAsiaTheme="majorEastAsia" w:hAnsiTheme="majorHAnsi" w:cstheme="majorBidi"/>
      <w:i/>
      <w:iCs/>
      <w:color w:val="365F91" w:themeColor="accent1" w:themeShade="BF"/>
      <w:lang w:val="cs-CZ"/>
    </w:rPr>
  </w:style>
  <w:style w:type="paragraph" w:styleId="Zkladntext3">
    <w:name w:val="Body Text 3"/>
    <w:basedOn w:val="Normln"/>
    <w:link w:val="Zkladntext3Char"/>
    <w:uiPriority w:val="99"/>
    <w:semiHidden/>
    <w:unhideWhenUsed/>
    <w:rsid w:val="00A256F4"/>
    <w:pPr>
      <w:spacing w:after="120"/>
    </w:pPr>
    <w:rPr>
      <w:sz w:val="16"/>
      <w:szCs w:val="16"/>
    </w:rPr>
  </w:style>
  <w:style w:type="character" w:customStyle="1" w:styleId="Zkladntext3Char">
    <w:name w:val="Základní text 3 Char"/>
    <w:basedOn w:val="Standardnpsmoodstavce"/>
    <w:link w:val="Zkladntext3"/>
    <w:uiPriority w:val="99"/>
    <w:semiHidden/>
    <w:rsid w:val="00A256F4"/>
    <w:rPr>
      <w:rFonts w:ascii="Trebuchet MS" w:eastAsia="Trebuchet MS" w:hAnsi="Trebuchet MS" w:cs="Trebuchet MS"/>
      <w:sz w:val="16"/>
      <w:szCs w:val="16"/>
      <w:lang w:val="cs-CZ"/>
    </w:rPr>
  </w:style>
  <w:style w:type="paragraph" w:styleId="Seznam5">
    <w:name w:val="List 5"/>
    <w:aliases w:val="l5"/>
    <w:basedOn w:val="Normln"/>
    <w:rsid w:val="00A256F4"/>
    <w:pPr>
      <w:widowControl/>
      <w:numPr>
        <w:numId w:val="21"/>
      </w:numPr>
      <w:tabs>
        <w:tab w:val="clear" w:pos="360"/>
        <w:tab w:val="num" w:pos="3600"/>
      </w:tabs>
      <w:autoSpaceDE/>
      <w:autoSpaceDN/>
      <w:spacing w:after="240"/>
      <w:ind w:left="3600" w:hanging="720"/>
    </w:pPr>
    <w:rPr>
      <w:rFonts w:ascii="Times New Roman" w:eastAsia="Times New Roman" w:hAnsi="Times New Roman" w:cs="Times New Roman"/>
      <w:sz w:val="24"/>
      <w:szCs w:val="24"/>
      <w:lang w:eastAsia="cs-CZ"/>
    </w:rPr>
  </w:style>
  <w:style w:type="paragraph" w:styleId="Revize">
    <w:name w:val="Revision"/>
    <w:hidden/>
    <w:uiPriority w:val="99"/>
    <w:semiHidden/>
    <w:rsid w:val="001E38ED"/>
    <w:pPr>
      <w:widowControl/>
      <w:autoSpaceDE/>
      <w:autoSpaceDN/>
    </w:pPr>
    <w:rPr>
      <w:rFonts w:ascii="Trebuchet MS" w:eastAsia="Trebuchet MS" w:hAnsi="Trebuchet MS" w:cs="Trebuchet M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532">
      <w:bodyDiv w:val="1"/>
      <w:marLeft w:val="0"/>
      <w:marRight w:val="0"/>
      <w:marTop w:val="0"/>
      <w:marBottom w:val="0"/>
      <w:divBdr>
        <w:top w:val="none" w:sz="0" w:space="0" w:color="auto"/>
        <w:left w:val="none" w:sz="0" w:space="0" w:color="auto"/>
        <w:bottom w:val="none" w:sz="0" w:space="0" w:color="auto"/>
        <w:right w:val="none" w:sz="0" w:space="0" w:color="auto"/>
      </w:divBdr>
    </w:div>
    <w:div w:id="683551344">
      <w:bodyDiv w:val="1"/>
      <w:marLeft w:val="0"/>
      <w:marRight w:val="0"/>
      <w:marTop w:val="0"/>
      <w:marBottom w:val="0"/>
      <w:divBdr>
        <w:top w:val="none" w:sz="0" w:space="0" w:color="auto"/>
        <w:left w:val="none" w:sz="0" w:space="0" w:color="auto"/>
        <w:bottom w:val="none" w:sz="0" w:space="0" w:color="auto"/>
        <w:right w:val="none" w:sz="0" w:space="0" w:color="auto"/>
      </w:divBdr>
    </w:div>
    <w:div w:id="684786636">
      <w:bodyDiv w:val="1"/>
      <w:marLeft w:val="0"/>
      <w:marRight w:val="0"/>
      <w:marTop w:val="0"/>
      <w:marBottom w:val="0"/>
      <w:divBdr>
        <w:top w:val="none" w:sz="0" w:space="0" w:color="auto"/>
        <w:left w:val="none" w:sz="0" w:space="0" w:color="auto"/>
        <w:bottom w:val="none" w:sz="0" w:space="0" w:color="auto"/>
        <w:right w:val="none" w:sz="0" w:space="0" w:color="auto"/>
      </w:divBdr>
    </w:div>
    <w:div w:id="824006225">
      <w:bodyDiv w:val="1"/>
      <w:marLeft w:val="0"/>
      <w:marRight w:val="0"/>
      <w:marTop w:val="0"/>
      <w:marBottom w:val="0"/>
      <w:divBdr>
        <w:top w:val="none" w:sz="0" w:space="0" w:color="auto"/>
        <w:left w:val="none" w:sz="0" w:space="0" w:color="auto"/>
        <w:bottom w:val="none" w:sz="0" w:space="0" w:color="auto"/>
        <w:right w:val="none" w:sz="0" w:space="0" w:color="auto"/>
      </w:divBdr>
    </w:div>
    <w:div w:id="148046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A388FDE36B9B74BA356C05DD16590A1" ma:contentTypeVersion="3" ma:contentTypeDescription="Vytvoří nový dokument" ma:contentTypeScope="" ma:versionID="81aa45096005aa231fd3f81e5597dcff">
  <xsd:schema xmlns:xsd="http://www.w3.org/2001/XMLSchema" xmlns:xs="http://www.w3.org/2001/XMLSchema" xmlns:p="http://schemas.microsoft.com/office/2006/metadata/properties" xmlns:ns2="198fdde3-6b79-4094-a62c-410e75153d53" targetNamespace="http://schemas.microsoft.com/office/2006/metadata/properties" ma:root="true" ma:fieldsID="935ce5015c5477839eaaa630c0cd70c1" ns2:_="">
    <xsd:import namespace="198fdde3-6b79-4094-a62c-410e75153d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8fdde3-6b79-4094-a62c-410e75153d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CC3BF6-5A8F-4E80-9AFB-C3F9BC604FE4}">
  <ds:schemaRefs>
    <ds:schemaRef ds:uri="http://schemas.openxmlformats.org/officeDocument/2006/bibliography"/>
  </ds:schemaRefs>
</ds:datastoreItem>
</file>

<file path=customXml/itemProps2.xml><?xml version="1.0" encoding="utf-8"?>
<ds:datastoreItem xmlns:ds="http://schemas.openxmlformats.org/officeDocument/2006/customXml" ds:itemID="{4EB8C08A-7AC7-4752-9B3E-BA683D68A019}"/>
</file>

<file path=customXml/itemProps3.xml><?xml version="1.0" encoding="utf-8"?>
<ds:datastoreItem xmlns:ds="http://schemas.openxmlformats.org/officeDocument/2006/customXml" ds:itemID="{1B39B066-7037-4F97-A10E-A8A5DF0B25A9}"/>
</file>

<file path=customXml/itemProps4.xml><?xml version="1.0" encoding="utf-8"?>
<ds:datastoreItem xmlns:ds="http://schemas.openxmlformats.org/officeDocument/2006/customXml" ds:itemID="{D58DE36F-3EB2-4FA3-893F-CF25626D99C0}"/>
</file>

<file path=docProps/app.xml><?xml version="1.0" encoding="utf-8"?>
<Properties xmlns="http://schemas.openxmlformats.org/officeDocument/2006/extended-properties" xmlns:vt="http://schemas.openxmlformats.org/officeDocument/2006/docPropsVTypes">
  <Template>Normal</Template>
  <TotalTime>403</TotalTime>
  <Pages>10</Pages>
  <Words>4318</Words>
  <Characters>25479</Characters>
  <Application>Microsoft Office Word</Application>
  <DocSecurity>0</DocSecurity>
  <Lines>212</Lines>
  <Paragraphs>59</Paragraphs>
  <ScaleCrop>false</ScaleCrop>
  <HeadingPairs>
    <vt:vector size="2" baseType="variant">
      <vt:variant>
        <vt:lpstr>Název</vt:lpstr>
      </vt:variant>
      <vt:variant>
        <vt:i4>1</vt:i4>
      </vt:variant>
    </vt:vector>
  </HeadingPairs>
  <TitlesOfParts>
    <vt:vector size="1" baseType="lpstr">
      <vt:lpstr>Microsoft Word - Smlouva o dílo_KONCEPT_20240821_v.1</vt:lpstr>
    </vt:vector>
  </TitlesOfParts>
  <Company>Mesto Zabreh</Company>
  <LinksUpToDate>false</LinksUpToDate>
  <CharactersWithSpaces>29738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Smlouva o dílo_KONCEPT_20240821_v.1</dc:title>
  <dc:creator>Sekaninová Jitka</dc:creator>
  <cp:lastModifiedBy>Müllerová Zuzana</cp:lastModifiedBy>
  <cp:revision>21</cp:revision>
  <dcterms:created xsi:type="dcterms:W3CDTF">2025-05-19T08:33:00Z</dcterms:created>
  <dcterms:modified xsi:type="dcterms:W3CDTF">2025-05-30T08:00:00Z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LastSaved">
    <vt:filetime>2024-09-03T00:00:00Z</vt:filetime>
  </property>
  <property fmtid="{D5CDD505-2E9C-101B-9397-08002B2CF9AE}" pid="4" name="Producer">
    <vt:lpwstr>Microsoft: Print To PDF</vt:lpwstr>
  </property>
  <property fmtid="{D5CDD505-2E9C-101B-9397-08002B2CF9AE}" pid="5" name="ContentTypeId">
    <vt:lpwstr>0x010100EA388FDE36B9B74BA356C05DD16590A1</vt:lpwstr>
  </property>
</Properties>
</file>